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24" w:type="dxa"/>
        <w:tblInd w:w="-228" w:type="dxa"/>
        <w:tblLayout w:type="fixed"/>
        <w:tblCellMar>
          <w:left w:w="56" w:type="dxa"/>
          <w:right w:w="56" w:type="dxa"/>
        </w:tblCellMar>
        <w:tblLook w:val="0000"/>
      </w:tblPr>
      <w:tblGrid>
        <w:gridCol w:w="5671"/>
        <w:gridCol w:w="4153"/>
      </w:tblGrid>
      <w:tr w:rsidR="00DD1EF5" w:rsidRPr="003928A6" w:rsidTr="003376E6">
        <w:trPr>
          <w:cantSplit/>
        </w:trPr>
        <w:tc>
          <w:tcPr>
            <w:tcW w:w="5671" w:type="dxa"/>
          </w:tcPr>
          <w:p w:rsidR="00DD1EF5" w:rsidRPr="004718F9" w:rsidRDefault="00A625B0" w:rsidP="00DD1EF5">
            <w:pPr>
              <w:pStyle w:val="Zpat"/>
              <w:tabs>
                <w:tab w:val="clear" w:pos="4153"/>
                <w:tab w:val="clear" w:pos="8306"/>
              </w:tabs>
              <w:spacing w:line="240" w:lineRule="atLeast"/>
              <w:jc w:val="both"/>
            </w:pPr>
            <w:r>
              <w:rPr>
                <w:rFonts w:cs="Arial"/>
                <w:noProof/>
                <w:lang w:bidi="ar-SA"/>
              </w:rPr>
              <w:drawing>
                <wp:inline distT="0" distB="0" distL="0" distR="0">
                  <wp:extent cx="2057400" cy="1041400"/>
                  <wp:effectExtent l="0" t="0" r="0" b="6350"/>
                  <wp:docPr id="1" name="Picture 1" descr="Jaspers_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spers_Logo 2"/>
                          <pic:cNvPicPr>
                            <a:picLocks noChangeAspect="1" noChangeArrowheads="1"/>
                          </pic:cNvPicPr>
                        </pic:nvPicPr>
                        <pic:blipFill>
                          <a:blip r:embed="rId8" cstate="print">
                            <a:lum contrast="3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57400" cy="1041400"/>
                          </a:xfrm>
                          <a:prstGeom prst="rect">
                            <a:avLst/>
                          </a:prstGeom>
                          <a:noFill/>
                          <a:ln>
                            <a:noFill/>
                          </a:ln>
                        </pic:spPr>
                      </pic:pic>
                    </a:graphicData>
                  </a:graphic>
                </wp:inline>
              </w:drawing>
            </w:r>
          </w:p>
        </w:tc>
        <w:tc>
          <w:tcPr>
            <w:tcW w:w="4153" w:type="dxa"/>
          </w:tcPr>
          <w:p w:rsidR="00DD1EF5" w:rsidRPr="004718F9" w:rsidRDefault="00DD1EF5" w:rsidP="00DD1EF5">
            <w:pPr>
              <w:pStyle w:val="Para1"/>
              <w:tabs>
                <w:tab w:val="left" w:pos="5104"/>
              </w:tabs>
              <w:spacing w:before="0"/>
              <w:ind w:left="0" w:firstLine="0"/>
              <w:jc w:val="right"/>
              <w:rPr>
                <w:position w:val="-34"/>
              </w:rPr>
            </w:pPr>
            <w:r>
              <w:t>Vídeň, 1. července 2014</w:t>
            </w:r>
          </w:p>
          <w:p w:rsidR="00DD1EF5" w:rsidRPr="003928A6" w:rsidRDefault="00DD1EF5" w:rsidP="003928A6">
            <w:pPr>
              <w:pStyle w:val="Para1"/>
              <w:tabs>
                <w:tab w:val="left" w:pos="5104"/>
              </w:tabs>
              <w:spacing w:before="0"/>
              <w:ind w:left="0" w:firstLine="0"/>
              <w:jc w:val="right"/>
              <w:rPr>
                <w:position w:val="-34"/>
              </w:rPr>
            </w:pPr>
            <w:r>
              <w:t>JASPERS/2014-178/PNR+GB+IK/so</w:t>
            </w:r>
          </w:p>
        </w:tc>
      </w:tr>
    </w:tbl>
    <w:p w:rsidR="0032096C" w:rsidRPr="003928A6" w:rsidRDefault="0032096C" w:rsidP="00EC1C5E">
      <w:pPr>
        <w:pStyle w:val="Textkomente"/>
        <w:tabs>
          <w:tab w:val="left" w:pos="1134"/>
          <w:tab w:val="left" w:pos="1701"/>
          <w:tab w:val="left" w:pos="2268"/>
          <w:tab w:val="left" w:pos="5670"/>
          <w:tab w:val="left" w:pos="6237"/>
        </w:tabs>
        <w:spacing w:before="120" w:line="240" w:lineRule="auto"/>
        <w:rPr>
          <w:b/>
          <w:sz w:val="24"/>
          <w:szCs w:val="24"/>
        </w:rPr>
      </w:pPr>
    </w:p>
    <w:tbl>
      <w:tblPr>
        <w:tblW w:w="0" w:type="auto"/>
        <w:tblBorders>
          <w:bottom w:val="single" w:sz="4" w:space="0" w:color="auto"/>
          <w:insideH w:val="single" w:sz="4" w:space="0" w:color="auto"/>
        </w:tblBorders>
        <w:tblLook w:val="01E0"/>
      </w:tblPr>
      <w:tblGrid>
        <w:gridCol w:w="3864"/>
        <w:gridCol w:w="5784"/>
      </w:tblGrid>
      <w:tr w:rsidR="00DD1EF5" w:rsidRPr="004718F9" w:rsidTr="00AD5414">
        <w:tc>
          <w:tcPr>
            <w:tcW w:w="3864" w:type="dxa"/>
          </w:tcPr>
          <w:p w:rsidR="00EC1C5E" w:rsidRDefault="00E666F1" w:rsidP="00F707E0">
            <w:pPr>
              <w:pStyle w:val="Para1"/>
              <w:spacing w:before="0"/>
              <w:ind w:left="0" w:firstLine="0"/>
              <w:jc w:val="both"/>
              <w:rPr>
                <w:b/>
                <w:sz w:val="28"/>
                <w:szCs w:val="28"/>
              </w:rPr>
            </w:pPr>
            <w:r>
              <w:rPr>
                <w:b/>
                <w:sz w:val="28"/>
              </w:rPr>
              <w:t>Doporučení</w:t>
            </w:r>
            <w:r>
              <w:tab/>
            </w:r>
          </w:p>
          <w:p w:rsidR="00DD1EF5" w:rsidRPr="004718F9" w:rsidRDefault="00DD1EF5" w:rsidP="00F707E0">
            <w:pPr>
              <w:pStyle w:val="Para1"/>
              <w:spacing w:before="0"/>
              <w:ind w:left="0" w:firstLine="0"/>
              <w:jc w:val="both"/>
              <w:rPr>
                <w:b/>
                <w:sz w:val="28"/>
                <w:szCs w:val="28"/>
              </w:rPr>
            </w:pPr>
          </w:p>
        </w:tc>
        <w:tc>
          <w:tcPr>
            <w:tcW w:w="5784" w:type="dxa"/>
          </w:tcPr>
          <w:p w:rsidR="0032096C" w:rsidRPr="0032096C" w:rsidRDefault="00972152" w:rsidP="00060141">
            <w:pPr>
              <w:pStyle w:val="Para1"/>
              <w:spacing w:before="0"/>
              <w:jc w:val="right"/>
            </w:pPr>
            <w:r>
              <w:t>Autoři:</w:t>
            </w:r>
            <w:bookmarkStart w:id="0" w:name="OLE_LINK1"/>
            <w:bookmarkStart w:id="1" w:name="OLE_LINK2"/>
            <w:r>
              <w:t xml:space="preserve"> Paul Riley, Jürgen Schlotzhauer,</w:t>
            </w:r>
          </w:p>
          <w:p w:rsidR="00DD1EF5" w:rsidRPr="004718F9" w:rsidRDefault="000502AF" w:rsidP="00060141">
            <w:pPr>
              <w:pStyle w:val="Para1"/>
              <w:spacing w:before="0"/>
              <w:jc w:val="right"/>
            </w:pPr>
            <w:r>
              <w:t xml:space="preserve">György Bessenyei, Ismini Kyriazopoulou </w:t>
            </w:r>
            <w:bookmarkEnd w:id="0"/>
            <w:bookmarkEnd w:id="1"/>
          </w:p>
        </w:tc>
      </w:tr>
    </w:tbl>
    <w:p w:rsidR="00DD1EF5" w:rsidRPr="004718F9" w:rsidRDefault="00DD1EF5" w:rsidP="00DD1EF5">
      <w:pPr>
        <w:pStyle w:val="Para1"/>
        <w:spacing w:before="0"/>
        <w:ind w:left="0" w:firstLine="0"/>
        <w:jc w:val="both"/>
      </w:pPr>
    </w:p>
    <w:p w:rsidR="003E02BF" w:rsidRPr="00186E7D" w:rsidRDefault="0032096C" w:rsidP="0032096C">
      <w:pPr>
        <w:pStyle w:val="Nadpis1"/>
        <w:tabs>
          <w:tab w:val="left" w:pos="1560"/>
        </w:tabs>
        <w:rPr>
          <w:sz w:val="22"/>
          <w:szCs w:val="22"/>
        </w:rPr>
      </w:pPr>
      <w:bookmarkStart w:id="2" w:name="_Toc327785194"/>
      <w:r>
        <w:rPr>
          <w:kern w:val="0"/>
          <w:sz w:val="22"/>
        </w:rPr>
        <w:t>Předmět:</w:t>
      </w:r>
      <w:bookmarkEnd w:id="2"/>
      <w:r>
        <w:rPr>
          <w:kern w:val="0"/>
          <w:sz w:val="22"/>
        </w:rPr>
        <w:t xml:space="preserve"> </w:t>
      </w:r>
      <w:r>
        <w:tab/>
      </w:r>
      <w:r>
        <w:rPr>
          <w:kern w:val="0"/>
          <w:sz w:val="22"/>
        </w:rPr>
        <w:t>Návrh studie proveditelnosti železničního spojení Brno – Přerov, květen 2014</w:t>
      </w:r>
    </w:p>
    <w:p w:rsidR="000502AF" w:rsidRPr="00186E7D" w:rsidRDefault="0032096C" w:rsidP="0032096C">
      <w:pPr>
        <w:pStyle w:val="Textkomente"/>
        <w:tabs>
          <w:tab w:val="right" w:pos="0"/>
          <w:tab w:val="left" w:pos="1560"/>
          <w:tab w:val="left" w:pos="5670"/>
          <w:tab w:val="left" w:pos="6237"/>
        </w:tabs>
        <w:spacing w:line="0" w:lineRule="atLeast"/>
        <w:ind w:left="1797" w:hanging="1797"/>
        <w:rPr>
          <w:b/>
          <w:bCs/>
          <w:sz w:val="22"/>
          <w:szCs w:val="22"/>
        </w:rPr>
      </w:pPr>
      <w:r>
        <w:rPr>
          <w:b/>
          <w:sz w:val="22"/>
        </w:rPr>
        <w:t xml:space="preserve">Reference: </w:t>
      </w:r>
      <w:r>
        <w:tab/>
      </w:r>
      <w:r>
        <w:rPr>
          <w:b/>
          <w:sz w:val="22"/>
        </w:rPr>
        <w:t>2013 258 CZ AMT RAL</w:t>
      </w:r>
    </w:p>
    <w:p w:rsidR="000430B9" w:rsidRDefault="000430B9" w:rsidP="000502AF">
      <w:pPr>
        <w:pStyle w:val="Textkomente"/>
        <w:tabs>
          <w:tab w:val="right" w:pos="0"/>
          <w:tab w:val="left" w:pos="5670"/>
          <w:tab w:val="left" w:pos="6237"/>
        </w:tabs>
        <w:spacing w:line="0" w:lineRule="atLeast"/>
        <w:ind w:left="1797" w:hanging="1797"/>
        <w:rPr>
          <w:b/>
          <w:bCs/>
        </w:rPr>
      </w:pPr>
    </w:p>
    <w:p w:rsidR="000502AF" w:rsidRPr="00186E7D" w:rsidRDefault="000502AF" w:rsidP="00CB6365">
      <w:pPr>
        <w:pStyle w:val="Textkomente"/>
        <w:numPr>
          <w:ilvl w:val="0"/>
          <w:numId w:val="1"/>
        </w:numPr>
        <w:tabs>
          <w:tab w:val="right" w:pos="0"/>
          <w:tab w:val="left" w:pos="5670"/>
          <w:tab w:val="left" w:pos="6237"/>
        </w:tabs>
        <w:spacing w:before="120" w:after="120" w:line="480" w:lineRule="auto"/>
        <w:ind w:left="567" w:hanging="567"/>
        <w:rPr>
          <w:b/>
          <w:bCs/>
          <w:sz w:val="24"/>
          <w:szCs w:val="24"/>
          <w:u w:val="single"/>
        </w:rPr>
      </w:pPr>
      <w:r>
        <w:rPr>
          <w:b/>
          <w:sz w:val="24"/>
          <w:u w:val="single"/>
        </w:rPr>
        <w:t>Úvod a výchozí situace</w:t>
      </w:r>
    </w:p>
    <w:p w:rsidR="0058479A" w:rsidRDefault="00571353" w:rsidP="0058479A">
      <w:pPr>
        <w:jc w:val="both"/>
        <w:rPr>
          <w:rFonts w:ascii="Arial" w:hAnsi="Arial" w:cs="Arial"/>
        </w:rPr>
      </w:pPr>
      <w:r>
        <w:rPr>
          <w:rFonts w:ascii="Arial" w:hAnsi="Arial"/>
        </w:rPr>
        <w:t xml:space="preserve">Následující dokument obsahuje hlavní připomínky iniciativy JASPERS k přístupu a výsledkům návrhu studie proveditelnosti železničního spojení Brno – Přerov, která zkoumá celou řadu možností zlepšení železniční infrastruktury v tomto úseku. Je pokračováním obecných metodologických doporučení, poskytnutých v prosinci 2014 [sic], tedy krátce po začátku tvorby této studie. Doporučení iniciativy JASPERS jsou uvedena </w:t>
      </w:r>
      <w:r>
        <w:rPr>
          <w:rFonts w:ascii="Arial" w:hAnsi="Arial"/>
          <w:i/>
        </w:rPr>
        <w:t>kurzívou.</w:t>
      </w:r>
    </w:p>
    <w:p w:rsidR="00571353" w:rsidRDefault="00571353" w:rsidP="00186E7D">
      <w:pPr>
        <w:jc w:val="both"/>
        <w:rPr>
          <w:rFonts w:ascii="Arial" w:hAnsi="Arial" w:cs="Arial"/>
        </w:rPr>
      </w:pPr>
    </w:p>
    <w:p w:rsidR="00C277B9" w:rsidRPr="00186E7D" w:rsidRDefault="00020AB0" w:rsidP="00186E7D">
      <w:pPr>
        <w:spacing w:before="120" w:after="120"/>
        <w:jc w:val="both"/>
        <w:rPr>
          <w:rFonts w:ascii="Arial" w:hAnsi="Arial" w:cs="Arial"/>
          <w:b/>
          <w:sz w:val="22"/>
        </w:rPr>
      </w:pPr>
      <w:r>
        <w:rPr>
          <w:rFonts w:ascii="Arial" w:hAnsi="Arial"/>
          <w:b/>
          <w:sz w:val="22"/>
        </w:rPr>
        <w:t>Současná situace a kontext projektu</w:t>
      </w:r>
    </w:p>
    <w:p w:rsidR="00430EE6" w:rsidRDefault="00EA7F78" w:rsidP="00186E7D">
      <w:pPr>
        <w:spacing w:before="120" w:after="120"/>
        <w:jc w:val="both"/>
        <w:rPr>
          <w:rFonts w:ascii="Arial" w:hAnsi="Arial" w:cs="Arial"/>
        </w:rPr>
      </w:pPr>
      <w:r>
        <w:rPr>
          <w:rFonts w:ascii="Arial" w:hAnsi="Arial"/>
        </w:rPr>
        <w:t>Traťový úsek, jímž se projekt zabývá, je součástí Baltsko–Jaderského hlavního osobního koridoru (Katovice – Ostrava – Brno – Vídeň podle nařízení 1316/2013/EU). V rámci železniční sítě SŽDC jde o propojení úseku Ostrava/Olomouc–Přerov a Brna. Úsek se nachází v trojúhelníku následujících železničních koridorů TEN-T:</w:t>
      </w:r>
    </w:p>
    <w:p w:rsidR="00430EE6" w:rsidRPr="00744917" w:rsidRDefault="00E2502A" w:rsidP="00186E7D">
      <w:pPr>
        <w:pStyle w:val="Odstavecseseznamem"/>
        <w:numPr>
          <w:ilvl w:val="0"/>
          <w:numId w:val="38"/>
        </w:numPr>
        <w:spacing w:before="120" w:after="120"/>
        <w:ind w:left="567" w:hanging="283"/>
        <w:jc w:val="both"/>
        <w:rPr>
          <w:rFonts w:ascii="Arial" w:hAnsi="Arial" w:cs="Arial"/>
        </w:rPr>
      </w:pPr>
      <w:r>
        <w:rPr>
          <w:rFonts w:ascii="Arial" w:hAnsi="Arial"/>
        </w:rPr>
        <w:t>(Praha) – Česká Třebová – Břeclav (koridor Orient/Východ – Střed)</w:t>
      </w:r>
    </w:p>
    <w:p w:rsidR="006E46AB" w:rsidRPr="00744917" w:rsidRDefault="00E2502A" w:rsidP="00186E7D">
      <w:pPr>
        <w:pStyle w:val="Odstavecseseznamem"/>
        <w:numPr>
          <w:ilvl w:val="0"/>
          <w:numId w:val="38"/>
        </w:numPr>
        <w:spacing w:before="120" w:after="120"/>
        <w:ind w:left="567" w:hanging="283"/>
        <w:jc w:val="both"/>
        <w:rPr>
          <w:rFonts w:ascii="Arial" w:hAnsi="Arial" w:cs="Arial"/>
        </w:rPr>
      </w:pPr>
      <w:r>
        <w:rPr>
          <w:rFonts w:ascii="Arial" w:hAnsi="Arial"/>
        </w:rPr>
        <w:t xml:space="preserve"> Břeclav – Přerov (Baltsko-Jaderský koridor, priorita nákladní dopravy)</w:t>
      </w:r>
    </w:p>
    <w:p w:rsidR="00E2502A" w:rsidRPr="00744917" w:rsidRDefault="006E46AB" w:rsidP="00186E7D">
      <w:pPr>
        <w:pStyle w:val="Odstavecseseznamem"/>
        <w:numPr>
          <w:ilvl w:val="0"/>
          <w:numId w:val="38"/>
        </w:numPr>
        <w:spacing w:before="120" w:after="120"/>
        <w:ind w:left="567" w:hanging="283"/>
        <w:jc w:val="both"/>
        <w:rPr>
          <w:rFonts w:ascii="Arial" w:hAnsi="Arial" w:cs="Arial"/>
        </w:rPr>
      </w:pPr>
      <w:r>
        <w:rPr>
          <w:rFonts w:ascii="Arial" w:hAnsi="Arial"/>
        </w:rPr>
        <w:t>Přerov – Olomouc – Česká Třebová (Rýnsko-Dunajský koridor)</w:t>
      </w:r>
    </w:p>
    <w:p w:rsidR="00E2502A" w:rsidRDefault="00217C78" w:rsidP="00186E7D">
      <w:pPr>
        <w:spacing w:before="120" w:after="120"/>
        <w:jc w:val="both"/>
        <w:rPr>
          <w:rFonts w:ascii="Arial" w:hAnsi="Arial" w:cs="Arial"/>
        </w:rPr>
      </w:pPr>
      <w:r>
        <w:rPr>
          <w:rFonts w:ascii="Arial" w:hAnsi="Arial"/>
        </w:rPr>
        <w:t>Stávající železniční trať Brno – Přerov (Česká republika) je normálněrozchodná, elektrifikovaná převážně jednokolejná hlavní trať o délce přibližně 90,1 km. Vede z Brna přes Holubice, Nezamyslice a Kojetín do Přerova. Z Brna do Blažovic vede dvojkolejný úsek, zbývající většina trati z Blažovic do Přerova je jednokolejná. Navazující úseky ve směru na Olomouc a Ostravu jsou dvojkolejné a elektrifikované.</w:t>
      </w:r>
    </w:p>
    <w:p w:rsidR="00217C78" w:rsidRDefault="00217C78" w:rsidP="00186E7D">
      <w:pPr>
        <w:spacing w:before="120" w:after="120"/>
        <w:jc w:val="both"/>
        <w:rPr>
          <w:rFonts w:ascii="Arial" w:hAnsi="Arial" w:cs="Arial"/>
        </w:rPr>
      </w:pPr>
      <w:r>
        <w:rPr>
          <w:rFonts w:ascii="Arial" w:hAnsi="Arial"/>
        </w:rPr>
        <w:t>Vzhledem k mnoha obloukům a špatnému stavu trati je současná traťová rychlost pouze 80 až 100 km/h. Podle SŽDC je trať využívána téměř výhradně osobními vlaky a objem dopravy bude vzhledem k nízké atraktivitě nabízených služeb klesat.</w:t>
      </w:r>
    </w:p>
    <w:p w:rsidR="00744917" w:rsidRDefault="00744917" w:rsidP="00186E7D">
      <w:pPr>
        <w:spacing w:before="120" w:after="120"/>
        <w:jc w:val="both"/>
        <w:rPr>
          <w:rFonts w:ascii="Arial" w:hAnsi="Arial" w:cs="Arial"/>
        </w:rPr>
      </w:pPr>
      <w:r>
        <w:rPr>
          <w:rFonts w:ascii="Arial" w:hAnsi="Arial"/>
        </w:rPr>
        <w:t>Dálnice D1, vedoucí do Brna ze směru významných měst Olomouc, Ostrava a Zlín, je silně zatížena dopravou. V současnosti ji využívá více než 40 000 vozidel denně a v úseku před Brnem má velké zastoupení nákladní dopravy. Kromě toho funguje jako jižní obchvat Brna ve směru na Prahu, Bratislavu a Vídeň.</w:t>
      </w:r>
    </w:p>
    <w:p w:rsidR="00E2502A" w:rsidRDefault="00E2502A" w:rsidP="00186E7D">
      <w:pPr>
        <w:spacing w:before="120" w:after="120"/>
        <w:jc w:val="both"/>
        <w:rPr>
          <w:rFonts w:ascii="Arial" w:hAnsi="Arial" w:cs="Arial"/>
        </w:rPr>
      </w:pPr>
      <w:r>
        <w:rPr>
          <w:rFonts w:ascii="Arial" w:hAnsi="Arial"/>
        </w:rPr>
        <w:t xml:space="preserve">Současný modální podíl železniční dopravy ve směru plánovaného koridoru se pohybuje od 10 % (u Brna) až po 30 % (poblíž Přerova). Zbývající část modálního rozdělení pokrývá silniční doprava (v níž převažuje doprava individuální). Vzhledem ke stávající (dosud nedokončené) dálniční části silnic E50 a E462 a špatné úrovni železničního spojení se očekává další růst podílu silniční dopravy. </w:t>
      </w:r>
    </w:p>
    <w:p w:rsidR="00683E3B" w:rsidRDefault="00E2502A" w:rsidP="00186E7D">
      <w:pPr>
        <w:spacing w:before="120" w:after="120"/>
        <w:jc w:val="both"/>
        <w:rPr>
          <w:rFonts w:ascii="Arial" w:hAnsi="Arial" w:cs="Arial"/>
        </w:rPr>
      </w:pPr>
      <w:r>
        <w:rPr>
          <w:rFonts w:ascii="Arial" w:hAnsi="Arial"/>
        </w:rPr>
        <w:t>Trať Brno – Přerov v současnosti představuje úzké hrdlo:</w:t>
      </w:r>
    </w:p>
    <w:p w:rsidR="00CD416F" w:rsidRDefault="00020AB0" w:rsidP="00186E7D">
      <w:pPr>
        <w:pStyle w:val="Odstavecseseznamem"/>
        <w:numPr>
          <w:ilvl w:val="0"/>
          <w:numId w:val="27"/>
        </w:numPr>
        <w:spacing w:before="120" w:after="120"/>
        <w:ind w:left="567" w:hanging="283"/>
        <w:jc w:val="both"/>
        <w:rPr>
          <w:rFonts w:ascii="Arial" w:hAnsi="Arial" w:cs="Arial"/>
        </w:rPr>
      </w:pPr>
      <w:r>
        <w:rPr>
          <w:rFonts w:ascii="Arial" w:hAnsi="Arial"/>
        </w:rPr>
        <w:t>pro dosažení vyšší úrovně regionální železniční dopravy zejména z hlediska kapacity (současné požadavky na dálkovou dopravu ponechávají na této jednokolejné trati málo prostoru pro dopravu regionální. V současnosti je možno v úseku u Brna vést ve špičce pouze 1 zastávkový vlak (Os) a 1 rychlík (R) za hodinu) a v menší míře i z hlediska rychlosti;</w:t>
      </w:r>
    </w:p>
    <w:p w:rsidR="00CD416F" w:rsidRPr="00EA7F78" w:rsidRDefault="00CD416F" w:rsidP="00186E7D">
      <w:pPr>
        <w:pStyle w:val="Odstavecseseznamem"/>
        <w:spacing w:before="120" w:after="120"/>
        <w:ind w:left="567" w:hanging="283"/>
        <w:jc w:val="both"/>
        <w:rPr>
          <w:rFonts w:ascii="Arial" w:hAnsi="Arial" w:cs="Arial"/>
        </w:rPr>
      </w:pPr>
    </w:p>
    <w:p w:rsidR="00CD416F" w:rsidRPr="00EA7F78" w:rsidRDefault="00A30508" w:rsidP="00186E7D">
      <w:pPr>
        <w:pStyle w:val="Odstavecseseznamem"/>
        <w:numPr>
          <w:ilvl w:val="0"/>
          <w:numId w:val="27"/>
        </w:numPr>
        <w:spacing w:before="120" w:after="120"/>
        <w:ind w:left="567" w:hanging="283"/>
        <w:jc w:val="both"/>
        <w:rPr>
          <w:rFonts w:ascii="Arial" w:hAnsi="Arial" w:cs="Arial"/>
        </w:rPr>
      </w:pPr>
      <w:r>
        <w:rPr>
          <w:rFonts w:ascii="Arial" w:hAnsi="Arial"/>
        </w:rPr>
        <w:t>pro zajištění toho, aby dálková železniční doprava mohla konkurovat dopravě individuální, a to zejména mezi významnými městy Brno a Ostrava/Olomouc/Zlín, kde jsou v současnosti cestovní časy vlakem podstatně delší.</w:t>
      </w:r>
    </w:p>
    <w:p w:rsidR="00CD416F" w:rsidRDefault="00CD416F" w:rsidP="00186E7D">
      <w:pPr>
        <w:rPr>
          <w:rFonts w:ascii="Arial" w:hAnsi="Arial" w:cs="Arial"/>
        </w:rPr>
      </w:pPr>
    </w:p>
    <w:p w:rsidR="000502AF" w:rsidRPr="00CB6365" w:rsidRDefault="000502AF" w:rsidP="00CB6365">
      <w:pPr>
        <w:pStyle w:val="Textkomente"/>
        <w:numPr>
          <w:ilvl w:val="0"/>
          <w:numId w:val="1"/>
        </w:numPr>
        <w:tabs>
          <w:tab w:val="right" w:pos="0"/>
          <w:tab w:val="left" w:pos="5670"/>
          <w:tab w:val="left" w:pos="6237"/>
        </w:tabs>
        <w:spacing w:before="120" w:after="120" w:line="480" w:lineRule="auto"/>
        <w:ind w:left="567" w:hanging="567"/>
        <w:rPr>
          <w:b/>
          <w:bCs/>
          <w:sz w:val="24"/>
          <w:szCs w:val="22"/>
          <w:u w:val="single"/>
        </w:rPr>
      </w:pPr>
      <w:r>
        <w:rPr>
          <w:b/>
          <w:sz w:val="24"/>
          <w:u w:val="single"/>
        </w:rPr>
        <w:lastRenderedPageBreak/>
        <w:t>Hlavní sporné body koncepce a posouzení variant</w:t>
      </w:r>
    </w:p>
    <w:p w:rsidR="006C28E1" w:rsidRPr="0043446E" w:rsidRDefault="00AE7DCF" w:rsidP="00CB6365">
      <w:pPr>
        <w:pStyle w:val="Odstavecseseznamem"/>
        <w:numPr>
          <w:ilvl w:val="0"/>
          <w:numId w:val="15"/>
        </w:numPr>
        <w:spacing w:before="120" w:after="120"/>
        <w:ind w:left="567" w:hanging="425"/>
        <w:contextualSpacing w:val="0"/>
        <w:jc w:val="both"/>
        <w:rPr>
          <w:rFonts w:ascii="Arial" w:hAnsi="Arial"/>
          <w:b/>
        </w:rPr>
      </w:pPr>
      <w:r>
        <w:rPr>
          <w:rFonts w:ascii="Arial" w:hAnsi="Arial"/>
          <w:b/>
        </w:rPr>
        <w:t xml:space="preserve">Užší </w:t>
      </w:r>
      <w:r>
        <w:rPr>
          <w:rFonts w:ascii="Arial" w:hAnsi="Arial"/>
        </w:rPr>
        <w:t>výběr variant pro podrobnější vyhodnocení</w:t>
      </w:r>
    </w:p>
    <w:p w:rsidR="00CD416F" w:rsidRPr="00EA7F78" w:rsidRDefault="00020AB0" w:rsidP="00CB6365">
      <w:pPr>
        <w:ind w:left="567"/>
        <w:jc w:val="both"/>
        <w:rPr>
          <w:rFonts w:ascii="Arial" w:hAnsi="Arial"/>
        </w:rPr>
      </w:pPr>
      <w:r>
        <w:rPr>
          <w:rFonts w:ascii="Arial" w:hAnsi="Arial"/>
        </w:rPr>
        <w:t>Ze šestnácti projektových variant byly jako upřednostňované vybrány varianty O2, M2, K3 a S5, které poté byly zařazeny do ekonomické a podrobnější analýzy. Základem bylo rozhodnutí klienta, že reprezentují všechny ostatní a v případě potřeby je lze kombinovat.</w:t>
      </w:r>
    </w:p>
    <w:p w:rsidR="00CD416F" w:rsidRDefault="00020AB0" w:rsidP="00CB6365">
      <w:pPr>
        <w:spacing w:before="120" w:after="120"/>
        <w:ind w:left="567"/>
        <w:jc w:val="both"/>
        <w:rPr>
          <w:rFonts w:ascii="Arial" w:hAnsi="Arial"/>
          <w:i/>
          <w:color w:val="0F243E" w:themeColor="text2" w:themeShade="80"/>
        </w:rPr>
      </w:pPr>
      <w:r>
        <w:rPr>
          <w:rFonts w:ascii="Arial" w:hAnsi="Arial"/>
          <w:i/>
          <w:color w:val="0F243E" w:themeColor="text2" w:themeShade="80"/>
        </w:rPr>
        <w:t>Doporučení JASPERS: Tento způsob výběru není v předložené podobě srozumitelný a neodráží žádnou analýzu, která možná v této věci proběhla. Měly by být předloženy důvody pro vyřazení ostatních variant na základě podkladů a argumentů, například z hlediska relativních nákladů, reálnosti projektu, poměru poptávky a kapacity, skutečně dosažitelných časových úspor atd. Argumenty použité při výběru by měly být shrnuty v podrobné tabulce.</w:t>
      </w:r>
    </w:p>
    <w:p w:rsidR="00572450" w:rsidRPr="00572450" w:rsidRDefault="00572450" w:rsidP="00CB6365">
      <w:pPr>
        <w:spacing w:before="120" w:after="120"/>
        <w:ind w:left="567"/>
        <w:jc w:val="both"/>
        <w:rPr>
          <w:rFonts w:ascii="Arial" w:hAnsi="Arial"/>
          <w:i/>
          <w:color w:val="FF0000"/>
        </w:rPr>
      </w:pPr>
      <w:r>
        <w:rPr>
          <w:rFonts w:ascii="Arial" w:hAnsi="Arial"/>
          <w:i/>
          <w:color w:val="FF0000"/>
        </w:rPr>
        <w:t>Zdůvodnění výběru variant bude doplněno.</w:t>
      </w:r>
    </w:p>
    <w:p w:rsidR="00CD416F" w:rsidRPr="00EA7F78" w:rsidRDefault="00CD416F" w:rsidP="00186E7D">
      <w:pPr>
        <w:spacing w:before="120" w:after="120"/>
        <w:ind w:left="720"/>
        <w:jc w:val="both"/>
        <w:rPr>
          <w:rFonts w:ascii="Arial" w:hAnsi="Arial"/>
          <w:i/>
          <w:color w:val="0F243E" w:themeColor="text2" w:themeShade="80"/>
        </w:rPr>
      </w:pPr>
    </w:p>
    <w:p w:rsidR="00CD416F" w:rsidRDefault="00AE7DCF" w:rsidP="00CB6365">
      <w:pPr>
        <w:pStyle w:val="Odstavecseseznamem"/>
        <w:numPr>
          <w:ilvl w:val="0"/>
          <w:numId w:val="15"/>
        </w:numPr>
        <w:spacing w:before="120" w:after="120"/>
        <w:ind w:left="567" w:hanging="425"/>
        <w:contextualSpacing w:val="0"/>
        <w:jc w:val="both"/>
        <w:rPr>
          <w:rFonts w:ascii="Arial" w:hAnsi="Arial"/>
          <w:b/>
        </w:rPr>
      </w:pPr>
      <w:r>
        <w:rPr>
          <w:rFonts w:ascii="Arial" w:hAnsi="Arial"/>
          <w:b/>
        </w:rPr>
        <w:t>Konečná doporučení k vybraným variantám</w:t>
      </w:r>
    </w:p>
    <w:p w:rsidR="00CD416F" w:rsidRPr="00EA7F78" w:rsidRDefault="00020AB0" w:rsidP="00CB6365">
      <w:pPr>
        <w:ind w:left="567"/>
        <w:jc w:val="both"/>
        <w:rPr>
          <w:rFonts w:ascii="Arial" w:hAnsi="Arial"/>
        </w:rPr>
      </w:pPr>
      <w:r>
        <w:rPr>
          <w:rFonts w:ascii="Arial" w:hAnsi="Arial"/>
        </w:rPr>
        <w:t xml:space="preserve">Byla provedena kvalitní analýza DETR, která vybrané varianty posoudila pomocí šesti základních kritérií (životní prostředí, připravenost projektu, technická řešení, organizace provozu, dopravní výsledky a ekonomické posouzení) a sady dalších 32 vedlejších kritérií. </w:t>
      </w:r>
    </w:p>
    <w:p w:rsidR="00CD416F" w:rsidRDefault="00020AB0" w:rsidP="00CB6365">
      <w:pPr>
        <w:spacing w:before="120" w:after="120"/>
        <w:ind w:left="567"/>
        <w:jc w:val="both"/>
        <w:rPr>
          <w:rFonts w:ascii="Arial" w:hAnsi="Arial"/>
          <w:i/>
          <w:color w:val="0F243E" w:themeColor="text2" w:themeShade="80"/>
        </w:rPr>
      </w:pPr>
      <w:r>
        <w:rPr>
          <w:rFonts w:ascii="Arial" w:hAnsi="Arial"/>
          <w:i/>
          <w:color w:val="0F243E" w:themeColor="text2" w:themeShade="80"/>
        </w:rPr>
        <w:t>Doporučení JASPERS č. 1: Jako základ pro formulování případných doporučení lze použít výsledek tabulky DETR namísto izolovaných pohledů</w:t>
      </w:r>
      <w:r>
        <w:rPr>
          <w:vertAlign w:val="superscript"/>
        </w:rPr>
        <w:footnoteReference w:id="1"/>
      </w:r>
      <w:r w:rsidR="00572450">
        <w:rPr>
          <w:rFonts w:ascii="Arial" w:hAnsi="Arial"/>
          <w:i/>
          <w:color w:val="0F243E" w:themeColor="text2" w:themeShade="80"/>
        </w:rPr>
        <w:t>.</w:t>
      </w:r>
    </w:p>
    <w:p w:rsidR="00572450" w:rsidRPr="00572450" w:rsidRDefault="00572450" w:rsidP="00CB6365">
      <w:pPr>
        <w:spacing w:before="120" w:after="120"/>
        <w:ind w:left="567"/>
        <w:jc w:val="both"/>
        <w:rPr>
          <w:rFonts w:ascii="Arial" w:hAnsi="Arial"/>
          <w:i/>
          <w:color w:val="FF0000"/>
        </w:rPr>
      </w:pPr>
      <w:r w:rsidRPr="00572450">
        <w:rPr>
          <w:rFonts w:ascii="Arial" w:hAnsi="Arial"/>
          <w:i/>
          <w:color w:val="FF0000"/>
        </w:rPr>
        <w:t>Varianta O2</w:t>
      </w:r>
      <w:r>
        <w:rPr>
          <w:rFonts w:ascii="Arial" w:hAnsi="Arial"/>
          <w:i/>
          <w:color w:val="FF0000"/>
        </w:rPr>
        <w:t xml:space="preserve"> byla plně vyhodnocena, protože v dřívějších letech </w:t>
      </w:r>
      <w:r w:rsidR="002536E4">
        <w:rPr>
          <w:rFonts w:ascii="Arial" w:hAnsi="Arial"/>
          <w:i/>
          <w:color w:val="FF0000"/>
        </w:rPr>
        <w:t xml:space="preserve">se </w:t>
      </w:r>
      <w:r>
        <w:rPr>
          <w:rFonts w:ascii="Arial" w:hAnsi="Arial"/>
          <w:i/>
          <w:color w:val="FF0000"/>
        </w:rPr>
        <w:t>investor stále k této variantě ideo</w:t>
      </w:r>
      <w:r w:rsidR="002536E4">
        <w:rPr>
          <w:rFonts w:ascii="Arial" w:hAnsi="Arial"/>
          <w:i/>
          <w:color w:val="FF0000"/>
        </w:rPr>
        <w:t>vě vracel.</w:t>
      </w:r>
    </w:p>
    <w:p w:rsidR="00CD416F" w:rsidRDefault="00020AB0" w:rsidP="00CB6365">
      <w:pPr>
        <w:spacing w:before="120" w:after="120"/>
        <w:ind w:left="567"/>
        <w:jc w:val="both"/>
        <w:rPr>
          <w:rFonts w:ascii="Arial" w:hAnsi="Arial"/>
          <w:i/>
          <w:color w:val="0F243E" w:themeColor="text2" w:themeShade="80"/>
        </w:rPr>
      </w:pPr>
      <w:r>
        <w:rPr>
          <w:rFonts w:ascii="Arial" w:hAnsi="Arial"/>
          <w:i/>
          <w:color w:val="0F243E" w:themeColor="text2" w:themeShade="80"/>
        </w:rPr>
        <w:t>Doporučení JASPERS č. 2: Nejlepším základem pro posouzení relativních ekonomických výkonů variant je poměr přínosů a nákladů (B/C) a čistý přírůstek čisté ekonomické současné hodnoty variant seřazených postupně podle své ceny. Tuto metodu doporučujeme použít (je-li čistý přírůstek ENPV záporný, mělo by to být z pohledu analýzy nákladů a přínosů považováno za problém).</w:t>
      </w:r>
    </w:p>
    <w:p w:rsidR="00572450" w:rsidRPr="00572450" w:rsidRDefault="00572450" w:rsidP="00572450">
      <w:pPr>
        <w:spacing w:before="120" w:after="120"/>
        <w:ind w:left="567"/>
        <w:jc w:val="both"/>
        <w:rPr>
          <w:rFonts w:ascii="Arial" w:hAnsi="Arial"/>
          <w:i/>
          <w:color w:val="FF0000"/>
        </w:rPr>
      </w:pPr>
      <w:r>
        <w:rPr>
          <w:rFonts w:ascii="Arial" w:hAnsi="Arial"/>
          <w:i/>
          <w:color w:val="FF0000"/>
        </w:rPr>
        <w:t xml:space="preserve">Vyhodnocení bude </w:t>
      </w:r>
      <w:r w:rsidR="002536E4">
        <w:rPr>
          <w:rFonts w:ascii="Arial" w:hAnsi="Arial"/>
          <w:i/>
          <w:color w:val="FF0000"/>
        </w:rPr>
        <w:t>doplněno</w:t>
      </w:r>
      <w:r>
        <w:rPr>
          <w:rFonts w:ascii="Arial" w:hAnsi="Arial"/>
          <w:i/>
          <w:color w:val="FF0000"/>
        </w:rPr>
        <w:t>.</w:t>
      </w:r>
    </w:p>
    <w:p w:rsidR="00CD416F" w:rsidRDefault="00CD416F" w:rsidP="00186E7D">
      <w:pPr>
        <w:pStyle w:val="Odstavecseseznamem"/>
        <w:spacing w:before="120" w:after="120"/>
        <w:ind w:left="1080"/>
        <w:contextualSpacing w:val="0"/>
        <w:jc w:val="both"/>
        <w:rPr>
          <w:rFonts w:ascii="Arial" w:hAnsi="Arial"/>
        </w:rPr>
      </w:pPr>
    </w:p>
    <w:p w:rsidR="00DF502C" w:rsidRDefault="00DF502C" w:rsidP="00CB6365">
      <w:pPr>
        <w:pStyle w:val="Odstavecseseznamem"/>
        <w:numPr>
          <w:ilvl w:val="0"/>
          <w:numId w:val="15"/>
        </w:numPr>
        <w:spacing w:before="120" w:after="120"/>
        <w:ind w:left="567" w:hanging="425"/>
        <w:contextualSpacing w:val="0"/>
        <w:jc w:val="both"/>
        <w:rPr>
          <w:rFonts w:ascii="Arial" w:hAnsi="Arial"/>
          <w:b/>
        </w:rPr>
      </w:pPr>
      <w:r>
        <w:rPr>
          <w:rFonts w:ascii="Arial" w:hAnsi="Arial"/>
          <w:b/>
        </w:rPr>
        <w:t>Doporučení rozšíření užšího výběru reprezentativních variant pro ekonomickou analýzu</w:t>
      </w:r>
    </w:p>
    <w:p w:rsidR="00CD416F" w:rsidRDefault="007C665E" w:rsidP="00CB6365">
      <w:pPr>
        <w:ind w:left="567"/>
        <w:jc w:val="both"/>
        <w:rPr>
          <w:rFonts w:ascii="Arial" w:hAnsi="Arial"/>
        </w:rPr>
      </w:pPr>
      <w:r>
        <w:rPr>
          <w:rFonts w:ascii="Arial" w:hAnsi="Arial"/>
        </w:rPr>
        <w:t>Předložený úzký výběr reprezentativních variant je ve výsledku dosti omezený z hlediska variant splňujících dohodnuté střednědobé požadavky na vlakovou dopravu s celou řadou traťových rychlostí, což je klíčový faktor analýzy nákladů a přínosů.</w:t>
      </w:r>
    </w:p>
    <w:p w:rsidR="00CD416F" w:rsidRDefault="00CD416F" w:rsidP="00CB6365">
      <w:pPr>
        <w:ind w:left="567"/>
        <w:jc w:val="both"/>
        <w:rPr>
          <w:rFonts w:ascii="Arial" w:hAnsi="Arial"/>
          <w:i/>
          <w:color w:val="0F243E" w:themeColor="text2" w:themeShade="80"/>
        </w:rPr>
      </w:pPr>
    </w:p>
    <w:p w:rsidR="00CD416F" w:rsidRPr="00EA7F78" w:rsidRDefault="006318AB" w:rsidP="00CB6365">
      <w:pPr>
        <w:ind w:left="567"/>
        <w:jc w:val="both"/>
        <w:rPr>
          <w:rFonts w:ascii="Arial" w:hAnsi="Arial"/>
          <w:color w:val="0F243E" w:themeColor="text2" w:themeShade="80"/>
        </w:rPr>
      </w:pPr>
      <w:r>
        <w:rPr>
          <w:rFonts w:ascii="Arial" w:hAnsi="Arial"/>
          <w:i/>
          <w:color w:val="0F243E" w:themeColor="text2" w:themeShade="80"/>
        </w:rPr>
        <w:t>Iniciativa JASPERS tedy doporučuje, aby – neexistují-li dobré důvody to neudělat, které by ovšem bylo třeba v analýze důkladně doložit – byly do úzkého výběru doplněny dvě další varianty, který by mohly řešit výše uvedený problém:</w:t>
      </w:r>
    </w:p>
    <w:p w:rsidR="00CD416F" w:rsidRPr="00EA7F78" w:rsidRDefault="00CD416F" w:rsidP="00CB6365">
      <w:pPr>
        <w:ind w:left="567"/>
        <w:jc w:val="both"/>
        <w:rPr>
          <w:rFonts w:ascii="Arial" w:hAnsi="Arial"/>
          <w:color w:val="0F243E" w:themeColor="text2" w:themeShade="80"/>
        </w:rPr>
      </w:pPr>
    </w:p>
    <w:p w:rsidR="00CD416F" w:rsidRDefault="00020AB0" w:rsidP="00CB6365">
      <w:pPr>
        <w:ind w:left="567"/>
        <w:jc w:val="both"/>
        <w:rPr>
          <w:rFonts w:ascii="Arial" w:hAnsi="Arial"/>
          <w:i/>
          <w:color w:val="0F243E" w:themeColor="text2" w:themeShade="80"/>
        </w:rPr>
      </w:pPr>
      <w:r>
        <w:rPr>
          <w:rFonts w:ascii="Arial" w:hAnsi="Arial"/>
          <w:b/>
          <w:i/>
          <w:color w:val="0F243E" w:themeColor="text2" w:themeShade="80"/>
        </w:rPr>
        <w:t>O2+:</w:t>
      </w:r>
      <w:r>
        <w:rPr>
          <w:rFonts w:ascii="Arial" w:hAnsi="Arial"/>
          <w:i/>
          <w:color w:val="0F243E" w:themeColor="text2" w:themeShade="80"/>
        </w:rPr>
        <w:t xml:space="preserve"> plně dvojkolejná trať s rychlostním profilem O2, která umožní provoz požadovaných vlaků IC do Ostravy. Podle rozdílů v nákladech by tato varianta mohla nahradit variantu O2.</w:t>
      </w:r>
    </w:p>
    <w:p w:rsidR="002536E4" w:rsidRPr="002536E4" w:rsidRDefault="002536E4" w:rsidP="00CB6365">
      <w:pPr>
        <w:ind w:left="567"/>
        <w:jc w:val="both"/>
        <w:rPr>
          <w:rFonts w:ascii="Arial" w:hAnsi="Arial"/>
          <w:i/>
          <w:color w:val="FF0000"/>
        </w:rPr>
      </w:pPr>
      <w:r w:rsidRPr="002536E4">
        <w:rPr>
          <w:rFonts w:ascii="Arial" w:hAnsi="Arial"/>
          <w:i/>
          <w:color w:val="FF0000"/>
        </w:rPr>
        <w:t>Tato varianta byla zpracovatelem rozpracována a právě na základě intenzit dopravy a nákladů, byla redukována v úseku Nezamyslice – Přerov na jednokolejnou. Na poradě bude opětovně diskutováno.</w:t>
      </w:r>
    </w:p>
    <w:p w:rsidR="00CD416F" w:rsidRPr="00EA7F78" w:rsidRDefault="00CD416F" w:rsidP="00CB6365">
      <w:pPr>
        <w:ind w:left="567"/>
        <w:jc w:val="both"/>
        <w:rPr>
          <w:rFonts w:ascii="Arial" w:hAnsi="Arial"/>
          <w:i/>
          <w:color w:val="0F243E" w:themeColor="text2" w:themeShade="80"/>
        </w:rPr>
      </w:pPr>
    </w:p>
    <w:p w:rsidR="00CD416F" w:rsidRDefault="00020AB0" w:rsidP="00CB6365">
      <w:pPr>
        <w:ind w:left="567"/>
        <w:jc w:val="both"/>
        <w:rPr>
          <w:rFonts w:ascii="Arial" w:hAnsi="Arial"/>
          <w:i/>
          <w:color w:val="0F243E" w:themeColor="text2" w:themeShade="80"/>
        </w:rPr>
      </w:pPr>
      <w:r>
        <w:rPr>
          <w:rFonts w:ascii="Arial" w:hAnsi="Arial"/>
          <w:b/>
          <w:i/>
          <w:color w:val="0F243E" w:themeColor="text2" w:themeShade="80"/>
        </w:rPr>
        <w:t xml:space="preserve">M1 </w:t>
      </w:r>
      <w:r>
        <w:rPr>
          <w:rFonts w:ascii="Arial" w:hAnsi="Arial"/>
          <w:i/>
          <w:color w:val="0F243E" w:themeColor="text2" w:themeShade="80"/>
        </w:rPr>
        <w:t>(jak je popsána ve studii proveditelnosti): plně dvojkolejná trať (což umožní provoz požadovaných vlaků IC do Ostravy) s rychlostním profilem 160 km/h v celé délce (nebo s menšími poklesy rychlosti z ekonomických či jiných projektových důvodů).</w:t>
      </w:r>
    </w:p>
    <w:p w:rsidR="002536E4" w:rsidRPr="002536E4" w:rsidRDefault="002536E4" w:rsidP="00CB6365">
      <w:pPr>
        <w:ind w:left="567"/>
        <w:jc w:val="both"/>
        <w:rPr>
          <w:rFonts w:ascii="Arial" w:hAnsi="Arial"/>
          <w:i/>
          <w:color w:val="FF0000"/>
        </w:rPr>
      </w:pPr>
      <w:r w:rsidRPr="002536E4">
        <w:rPr>
          <w:rFonts w:ascii="Arial" w:hAnsi="Arial"/>
          <w:i/>
          <w:color w:val="FF0000"/>
        </w:rPr>
        <w:t>Tato varianta je v</w:t>
      </w:r>
      <w:r>
        <w:rPr>
          <w:rFonts w:ascii="Arial" w:hAnsi="Arial"/>
          <w:i/>
          <w:color w:val="FF0000"/>
        </w:rPr>
        <w:t xml:space="preserve"> </w:t>
      </w:r>
      <w:r w:rsidRPr="002536E4">
        <w:rPr>
          <w:rFonts w:ascii="Arial" w:hAnsi="Arial"/>
          <w:i/>
          <w:color w:val="FF0000"/>
        </w:rPr>
        <w:t>podstatě zcela shodná s variantou M2</w:t>
      </w:r>
      <w:r>
        <w:rPr>
          <w:rFonts w:ascii="Arial" w:hAnsi="Arial"/>
          <w:i/>
          <w:color w:val="FF0000"/>
        </w:rPr>
        <w:t xml:space="preserve"> a to jak co se týká vedení tratě, koncepce stanic tak i nákladů. Protože již byla v dřívějších letech diskutována, je jediný rozdíl pouze v drobných odchylkách vedení tratě, které nevýznamně zkrátí délky umělých staveb a tunelů. Investičně byly tyto úspory odhadnuty na cca 2 mld. Kč, tj. 6% úspora oproti variantě M2</w:t>
      </w:r>
      <w:r w:rsidRPr="002536E4">
        <w:rPr>
          <w:rFonts w:ascii="Arial" w:hAnsi="Arial"/>
          <w:i/>
          <w:color w:val="FF0000"/>
        </w:rPr>
        <w:t>.</w:t>
      </w:r>
      <w:r>
        <w:rPr>
          <w:rFonts w:ascii="Arial" w:hAnsi="Arial"/>
          <w:i/>
          <w:color w:val="FF0000"/>
        </w:rPr>
        <w:t xml:space="preserve"> Pokud by se vzalo v úvahu řešení s menšími poklesy rychlosti (tato varianta byla již řešena v územně technické studii z r. 2007), je rozdíl nákladů vyšší, </w:t>
      </w:r>
      <w:r w:rsidR="00EE644E">
        <w:rPr>
          <w:rFonts w:ascii="Arial" w:hAnsi="Arial"/>
          <w:i/>
          <w:color w:val="FF0000"/>
        </w:rPr>
        <w:t>ale dosáhne se rychlostního profilu dle varianty O2.</w:t>
      </w:r>
    </w:p>
    <w:p w:rsidR="00CD416F" w:rsidRDefault="00CD416F" w:rsidP="00CB6365">
      <w:pPr>
        <w:ind w:left="567"/>
        <w:jc w:val="both"/>
      </w:pPr>
    </w:p>
    <w:p w:rsidR="00432463" w:rsidRDefault="00432463" w:rsidP="00CB6365">
      <w:pPr>
        <w:pStyle w:val="Odstavecseseznamem"/>
        <w:numPr>
          <w:ilvl w:val="0"/>
          <w:numId w:val="15"/>
        </w:numPr>
        <w:spacing w:before="120" w:after="120"/>
        <w:ind w:left="567" w:hanging="425"/>
        <w:contextualSpacing w:val="0"/>
        <w:jc w:val="both"/>
        <w:rPr>
          <w:rFonts w:ascii="Arial" w:hAnsi="Arial"/>
          <w:b/>
        </w:rPr>
      </w:pPr>
      <w:r>
        <w:rPr>
          <w:rFonts w:ascii="Arial" w:hAnsi="Arial"/>
          <w:b/>
        </w:rPr>
        <w:t>Koncepce stanic</w:t>
      </w:r>
    </w:p>
    <w:p w:rsidR="00432463" w:rsidRDefault="00432463" w:rsidP="00CB6365">
      <w:pPr>
        <w:ind w:left="567"/>
        <w:jc w:val="both"/>
        <w:rPr>
          <w:rFonts w:ascii="Arial" w:hAnsi="Arial"/>
        </w:rPr>
      </w:pPr>
      <w:r>
        <w:rPr>
          <w:rFonts w:ascii="Arial" w:hAnsi="Arial"/>
        </w:rPr>
        <w:lastRenderedPageBreak/>
        <w:t>V rámci tak rozsáhlé modernizace, jako je tato, doporučuje iniciativa JASPERS posoudit koncepci stanic a zastávek na trati na základě analýzy poptávky:</w:t>
      </w:r>
    </w:p>
    <w:p w:rsidR="00432463" w:rsidRDefault="00432463" w:rsidP="00CB6365">
      <w:pPr>
        <w:ind w:left="567"/>
        <w:jc w:val="both"/>
        <w:rPr>
          <w:rFonts w:ascii="Arial" w:hAnsi="Arial"/>
        </w:rPr>
      </w:pPr>
    </w:p>
    <w:p w:rsidR="00CD416F" w:rsidRDefault="00A30508" w:rsidP="00CB6365">
      <w:pPr>
        <w:pStyle w:val="Odstavecseseznamem"/>
        <w:numPr>
          <w:ilvl w:val="0"/>
          <w:numId w:val="37"/>
        </w:numPr>
        <w:ind w:left="851" w:hanging="284"/>
        <w:jc w:val="both"/>
        <w:rPr>
          <w:rFonts w:ascii="Arial" w:hAnsi="Arial"/>
        </w:rPr>
      </w:pPr>
      <w:r>
        <w:rPr>
          <w:rFonts w:ascii="Arial" w:hAnsi="Arial"/>
        </w:rPr>
        <w:t>analýza současné a budoucí frekvence cestujících v současných stanicích a tam, kde by stanice či zastávky mohly být přínosné;</w:t>
      </w:r>
    </w:p>
    <w:p w:rsidR="00A30508" w:rsidRDefault="00A30508" w:rsidP="00A30508">
      <w:pPr>
        <w:pStyle w:val="Odstavecseseznamem"/>
        <w:ind w:left="851"/>
        <w:jc w:val="both"/>
        <w:rPr>
          <w:rFonts w:ascii="Arial" w:hAnsi="Arial"/>
        </w:rPr>
      </w:pPr>
    </w:p>
    <w:p w:rsidR="00A30508" w:rsidRDefault="00964AAA" w:rsidP="00A30508">
      <w:pPr>
        <w:pStyle w:val="Odstavecseseznamem"/>
        <w:numPr>
          <w:ilvl w:val="0"/>
          <w:numId w:val="37"/>
        </w:numPr>
        <w:ind w:left="851" w:hanging="284"/>
        <w:jc w:val="both"/>
        <w:rPr>
          <w:rFonts w:ascii="Arial" w:hAnsi="Arial"/>
        </w:rPr>
      </w:pPr>
      <w:r>
        <w:rPr>
          <w:rFonts w:ascii="Arial" w:hAnsi="Arial"/>
        </w:rPr>
        <w:t>potenciální racionalizace existujících stanic, snížení počtu kolejí, oddělení osobních a nákladních funkcí, převedení stanic na zastávky, možné přesuny, nové stanice, potřeba řešit přístupnost, změny koncepce jízdního řádu atd.</w:t>
      </w:r>
    </w:p>
    <w:p w:rsidR="00EE644E" w:rsidRDefault="00EE644E" w:rsidP="00EE644E">
      <w:pPr>
        <w:pStyle w:val="Odstavecseseznamem"/>
        <w:ind w:left="851"/>
        <w:jc w:val="both"/>
        <w:rPr>
          <w:rFonts w:ascii="Arial" w:hAnsi="Arial"/>
        </w:rPr>
      </w:pPr>
    </w:p>
    <w:p w:rsidR="00EE644E" w:rsidRPr="00EE644E" w:rsidRDefault="00EE644E" w:rsidP="00EE644E">
      <w:pPr>
        <w:pStyle w:val="Odstavecseseznamem"/>
        <w:ind w:left="851"/>
        <w:jc w:val="both"/>
        <w:rPr>
          <w:rFonts w:ascii="Arial" w:hAnsi="Arial"/>
          <w:i/>
          <w:color w:val="FF0000"/>
        </w:rPr>
      </w:pPr>
      <w:r w:rsidRPr="00EE644E">
        <w:rPr>
          <w:rFonts w:ascii="Arial" w:hAnsi="Arial"/>
          <w:i/>
          <w:color w:val="FF0000"/>
        </w:rPr>
        <w:t>Koncepce stanic bude optimalizována na samostatné poradě s investorem, který toto také požaduje.</w:t>
      </w:r>
    </w:p>
    <w:p w:rsidR="00964AAA" w:rsidRDefault="00964AAA" w:rsidP="00A30508">
      <w:pPr>
        <w:pStyle w:val="Odstavecseseznamem"/>
        <w:ind w:left="851"/>
        <w:jc w:val="both"/>
        <w:rPr>
          <w:rFonts w:ascii="Arial" w:hAnsi="Arial"/>
        </w:rPr>
      </w:pPr>
    </w:p>
    <w:p w:rsidR="00DD26E3" w:rsidRPr="00EA7F78" w:rsidRDefault="00DD26E3" w:rsidP="00186E7D">
      <w:pPr>
        <w:pStyle w:val="Odstavecseseznamem"/>
        <w:jc w:val="both"/>
        <w:rPr>
          <w:rFonts w:ascii="Arial" w:hAnsi="Arial"/>
        </w:rPr>
      </w:pPr>
    </w:p>
    <w:p w:rsidR="00CD416F" w:rsidRPr="00CB6365" w:rsidRDefault="00CD416F" w:rsidP="00CB6365">
      <w:pPr>
        <w:jc w:val="both"/>
        <w:rPr>
          <w:rFonts w:ascii="Arial" w:hAnsi="Arial"/>
          <w:i/>
        </w:rPr>
      </w:pPr>
    </w:p>
    <w:p w:rsidR="003E02BF" w:rsidRPr="00CB6365" w:rsidRDefault="003E02BF" w:rsidP="00CB6365">
      <w:pPr>
        <w:pStyle w:val="Textkomente"/>
        <w:numPr>
          <w:ilvl w:val="0"/>
          <w:numId w:val="1"/>
        </w:numPr>
        <w:tabs>
          <w:tab w:val="right" w:pos="0"/>
          <w:tab w:val="left" w:pos="5670"/>
          <w:tab w:val="left" w:pos="6237"/>
        </w:tabs>
        <w:spacing w:before="120" w:after="120" w:line="480" w:lineRule="auto"/>
        <w:ind w:left="567" w:hanging="567"/>
        <w:rPr>
          <w:b/>
          <w:bCs/>
          <w:sz w:val="24"/>
          <w:szCs w:val="22"/>
          <w:u w:val="single"/>
        </w:rPr>
      </w:pPr>
      <w:r>
        <w:rPr>
          <w:b/>
          <w:sz w:val="24"/>
          <w:u w:val="single"/>
        </w:rPr>
        <w:t>Hlavní sporné bodu odůvodnění a dokumentace</w:t>
      </w:r>
    </w:p>
    <w:p w:rsidR="007C665E" w:rsidRPr="00536C69" w:rsidRDefault="007C665E" w:rsidP="00CB6365">
      <w:pPr>
        <w:pStyle w:val="Odstavecseseznamem"/>
        <w:numPr>
          <w:ilvl w:val="0"/>
          <w:numId w:val="15"/>
        </w:numPr>
        <w:spacing w:before="120" w:after="120"/>
        <w:ind w:left="567" w:hanging="425"/>
        <w:contextualSpacing w:val="0"/>
        <w:jc w:val="both"/>
        <w:rPr>
          <w:rFonts w:ascii="Arial" w:hAnsi="Arial"/>
          <w:b/>
        </w:rPr>
      </w:pPr>
      <w:r>
        <w:rPr>
          <w:rFonts w:ascii="Arial" w:hAnsi="Arial"/>
          <w:b/>
        </w:rPr>
        <w:t>Revize a odůvodnění plánovaných počtů vlaků</w:t>
      </w:r>
    </w:p>
    <w:p w:rsidR="007F58E0" w:rsidRPr="007F58E0" w:rsidRDefault="00C27999" w:rsidP="00CB6365">
      <w:pPr>
        <w:pStyle w:val="Odstavecseseznamem"/>
        <w:spacing w:before="120" w:after="120"/>
        <w:ind w:left="567"/>
        <w:jc w:val="both"/>
        <w:rPr>
          <w:rFonts w:ascii="Arial" w:hAnsi="Arial"/>
        </w:rPr>
      </w:pPr>
      <w:r>
        <w:rPr>
          <w:rFonts w:ascii="Arial" w:hAnsi="Arial"/>
        </w:rPr>
        <w:t xml:space="preserve">Studie nepředkládá žádný doklad toho, že byly počty vlaků jasně odvozeny (nebo národní/regionální požadavky ověřeny) podle budoucího objemu poptávky po osobní a nákladní dopravě. </w:t>
      </w:r>
    </w:p>
    <w:p w:rsidR="007E6CFD" w:rsidRDefault="007E6CFD" w:rsidP="007E6CFD">
      <w:pPr>
        <w:spacing w:before="120" w:after="120"/>
        <w:ind w:left="567"/>
        <w:jc w:val="both"/>
        <w:rPr>
          <w:rFonts w:ascii="Arial" w:hAnsi="Arial"/>
        </w:rPr>
      </w:pPr>
      <w:r>
        <w:rPr>
          <w:rFonts w:ascii="Arial" w:hAnsi="Arial"/>
        </w:rPr>
        <w:t>V rámci studie však byly (na základě rozhodnutí učiněného během studie) ponechány stranou velké celkové požadavky na počet vlaků (více než 500 vlaků denně) od různých objednavatelů dopravy (ministerstvo dopravy plus 2 kraje). Studie a záznamy ze schůzí naznačují, že střednědobě požadované počty vlaků byly ověřeny a upraveny tak, aby rozsah projektu nevyžadoval více než zdvojkolejnění tratě a přiměřeně reagoval na předpověď poptávky. Analýzu však studie nepředkládá.</w:t>
      </w:r>
    </w:p>
    <w:p w:rsidR="00CD416F" w:rsidRDefault="00020AB0" w:rsidP="00CB6365">
      <w:pPr>
        <w:spacing w:before="120" w:after="120"/>
        <w:ind w:left="567"/>
        <w:jc w:val="both"/>
        <w:rPr>
          <w:rFonts w:ascii="Arial" w:hAnsi="Arial"/>
          <w:i/>
          <w:color w:val="0F243E" w:themeColor="text2" w:themeShade="80"/>
        </w:rPr>
      </w:pPr>
      <w:r>
        <w:rPr>
          <w:rFonts w:ascii="Arial" w:hAnsi="Arial"/>
          <w:i/>
          <w:color w:val="0F243E" w:themeColor="text2" w:themeShade="80"/>
        </w:rPr>
        <w:t>Iniciativa JASPERS doporučuje uvést odůvodnění střednědobě požadovaného počtu vlaků na základě přepravní poptávky (založené na analýze poptávky) a vyjádřit se k potenciálnímu uspokojení požadavků na počet vlaků v delším časovém horizontu. JASPERS dále doporučuje jasně uvést počty (osobních/nákladních) vlaků potřebné k realizaci předpovídaného objemu přepravy (pomocí přepravního modelu) v různých variantách, a dále uvést použité předpoklady obsazenosti osobních vlaků.</w:t>
      </w:r>
      <w:r>
        <w:rPr>
          <w:i/>
          <w:color w:val="0F243E" w:themeColor="text2" w:themeShade="80"/>
        </w:rPr>
        <w:t xml:space="preserve"> </w:t>
      </w:r>
      <w:r>
        <w:rPr>
          <w:rFonts w:ascii="Arial" w:hAnsi="Arial"/>
          <w:i/>
          <w:color w:val="0F243E" w:themeColor="text2" w:themeShade="80"/>
        </w:rPr>
        <w:t>Další rozbor předkládané analýzy počtu vlaků a souvisejících údajů o poptávce je uveden v příloze 1.</w:t>
      </w:r>
    </w:p>
    <w:p w:rsidR="00A67F59" w:rsidRPr="00A67F59" w:rsidRDefault="00A67F59" w:rsidP="00CB6365">
      <w:pPr>
        <w:spacing w:before="120" w:after="120"/>
        <w:ind w:left="567"/>
        <w:jc w:val="both"/>
        <w:rPr>
          <w:i/>
          <w:color w:val="FF0000"/>
        </w:rPr>
      </w:pPr>
      <w:r w:rsidRPr="00A67F59">
        <w:rPr>
          <w:rFonts w:ascii="Arial" w:hAnsi="Arial"/>
          <w:i/>
          <w:color w:val="FF0000"/>
        </w:rPr>
        <w:t>Odůvodnění bude doplněno.</w:t>
      </w:r>
    </w:p>
    <w:p w:rsidR="00CD416F" w:rsidRDefault="00CD416F" w:rsidP="00186E7D">
      <w:pPr>
        <w:pStyle w:val="Odstavecseseznamem"/>
        <w:spacing w:before="120" w:after="120"/>
        <w:ind w:left="360"/>
        <w:contextualSpacing w:val="0"/>
        <w:jc w:val="both"/>
        <w:rPr>
          <w:rFonts w:ascii="Arial" w:hAnsi="Arial" w:cs="Arial"/>
          <w:b/>
        </w:rPr>
      </w:pPr>
    </w:p>
    <w:p w:rsidR="007E4261" w:rsidRPr="00CB6365" w:rsidRDefault="00C022A5" w:rsidP="00CB6365">
      <w:pPr>
        <w:pStyle w:val="Odstavecseseznamem"/>
        <w:numPr>
          <w:ilvl w:val="0"/>
          <w:numId w:val="15"/>
        </w:numPr>
        <w:spacing w:before="120" w:after="120"/>
        <w:ind w:left="567" w:hanging="425"/>
        <w:contextualSpacing w:val="0"/>
        <w:jc w:val="both"/>
        <w:rPr>
          <w:rFonts w:ascii="Arial" w:hAnsi="Arial"/>
          <w:b/>
        </w:rPr>
      </w:pPr>
      <w:r>
        <w:rPr>
          <w:rFonts w:ascii="Arial" w:hAnsi="Arial"/>
          <w:b/>
        </w:rPr>
        <w:t>Využitelnost konstrukční rychlosti trati</w:t>
      </w:r>
    </w:p>
    <w:p w:rsidR="00CD416F" w:rsidRPr="00EA7F78" w:rsidRDefault="00020AB0" w:rsidP="00C17B61">
      <w:pPr>
        <w:spacing w:before="120" w:after="120"/>
        <w:ind w:left="567"/>
        <w:jc w:val="both"/>
        <w:rPr>
          <w:rFonts w:ascii="Arial" w:hAnsi="Arial"/>
        </w:rPr>
      </w:pPr>
      <w:r>
        <w:rPr>
          <w:rFonts w:ascii="Arial" w:hAnsi="Arial"/>
        </w:rPr>
        <w:t>Ze studie není jasné, jak dobře a kdy bude možno využít zvýšenou konstrukční rychlost při plánovaném provozu vlaků s koncepcí integrovaného jízdního řádu a s předpokládaným vozovým parkem. Je zřejmé, že pokud tomu tak u varianty M2/S5 není, je třeba lépe vysvětlit její výhody (např. v případě M2 náhrada za budoucí úsek vysokorychlostní trati?).</w:t>
      </w:r>
    </w:p>
    <w:p w:rsidR="00CD416F" w:rsidRDefault="00020AB0" w:rsidP="00C17B61">
      <w:pPr>
        <w:spacing w:before="120" w:after="120"/>
        <w:ind w:left="567"/>
        <w:jc w:val="both"/>
        <w:rPr>
          <w:rFonts w:ascii="Arial" w:hAnsi="Arial"/>
          <w:i/>
          <w:color w:val="0F243E" w:themeColor="text2" w:themeShade="80"/>
        </w:rPr>
      </w:pPr>
      <w:r>
        <w:rPr>
          <w:rFonts w:ascii="Arial" w:hAnsi="Arial"/>
          <w:i/>
          <w:color w:val="0F243E" w:themeColor="text2" w:themeShade="80"/>
        </w:rPr>
        <w:t>Iniciativa JASPERS doporučuje poskytnout/využít informace o skutečných rychlostních profilech předpokládaných vlaků z různých tržních segmentů v různých variantách, které by odrážely plánované (integrované) jízdní řády. Podrobně by také měly být popsány podmínky pro zajištění vozového parku potřebného k využití rychlostí vyšších než 160 km/h. To by mohlo pomoci při výběru nejvhodnější varianty nebo při přezkoumání navrhované provozní koncepce.</w:t>
      </w:r>
    </w:p>
    <w:p w:rsidR="00A67F59" w:rsidRPr="00352A87" w:rsidRDefault="00A67F59" w:rsidP="00C17B61">
      <w:pPr>
        <w:spacing w:before="120" w:after="120"/>
        <w:ind w:left="567"/>
        <w:jc w:val="both"/>
        <w:rPr>
          <w:rFonts w:ascii="Arial" w:hAnsi="Arial"/>
          <w:i/>
          <w:color w:val="FF0000"/>
        </w:rPr>
      </w:pPr>
      <w:r w:rsidRPr="00352A87">
        <w:rPr>
          <w:rFonts w:ascii="Arial" w:hAnsi="Arial"/>
          <w:i/>
          <w:color w:val="FF0000"/>
        </w:rPr>
        <w:t>Zpracovatel studie obdržel od zadavatele rozsah výhledové dopravy na trati Brno – Přerov, který obsahoval i popis souprav. Vlakové soupravy byly popsány maximální rychlostí</w:t>
      </w:r>
      <w:r w:rsidR="00432E62" w:rsidRPr="00352A87">
        <w:rPr>
          <w:rFonts w:ascii="Arial" w:hAnsi="Arial"/>
          <w:i/>
          <w:color w:val="FF0000"/>
        </w:rPr>
        <w:t>, počtem vozů nebo předpokládanou délkou, regionální doprava i obchodním názvem souprav (</w:t>
      </w:r>
      <w:proofErr w:type="spellStart"/>
      <w:r w:rsidR="00432E62" w:rsidRPr="00352A87">
        <w:rPr>
          <w:rFonts w:ascii="Arial" w:hAnsi="Arial"/>
          <w:i/>
          <w:color w:val="FF0000"/>
        </w:rPr>
        <w:t>RegioPanter</w:t>
      </w:r>
      <w:proofErr w:type="spellEnd"/>
      <w:r w:rsidR="00352A87">
        <w:rPr>
          <w:rFonts w:ascii="Arial" w:hAnsi="Arial"/>
          <w:i/>
          <w:color w:val="FF0000"/>
        </w:rPr>
        <w:t>/</w:t>
      </w:r>
      <w:proofErr w:type="spellStart"/>
      <w:r w:rsidR="00432E62" w:rsidRPr="00352A87">
        <w:rPr>
          <w:rFonts w:ascii="Arial" w:hAnsi="Arial"/>
          <w:i/>
          <w:color w:val="FF0000"/>
        </w:rPr>
        <w:t>Desiro</w:t>
      </w:r>
      <w:proofErr w:type="spellEnd"/>
      <w:r w:rsidR="00432E62" w:rsidRPr="00352A87">
        <w:rPr>
          <w:rFonts w:ascii="Arial" w:hAnsi="Arial"/>
          <w:i/>
          <w:color w:val="FF0000"/>
        </w:rPr>
        <w:t xml:space="preserve"> ML</w:t>
      </w:r>
      <w:r w:rsidR="00352A87">
        <w:rPr>
          <w:rFonts w:ascii="Arial" w:hAnsi="Arial"/>
          <w:i/>
          <w:color w:val="FF0000"/>
        </w:rPr>
        <w:t>/</w:t>
      </w:r>
      <w:r w:rsidR="00432E62" w:rsidRPr="00352A87">
        <w:rPr>
          <w:rFonts w:ascii="Arial" w:hAnsi="Arial"/>
          <w:i/>
          <w:color w:val="FF0000"/>
        </w:rPr>
        <w:t xml:space="preserve"> FLIRT). Pro výpočet jízdních dob byly </w:t>
      </w:r>
      <w:r w:rsidR="00352A87">
        <w:rPr>
          <w:rFonts w:ascii="Arial" w:hAnsi="Arial"/>
          <w:i/>
          <w:color w:val="FF0000"/>
        </w:rPr>
        <w:t>zpracovatelem</w:t>
      </w:r>
      <w:r w:rsidR="00352A87" w:rsidRPr="00352A87">
        <w:rPr>
          <w:rFonts w:ascii="Arial" w:hAnsi="Arial"/>
          <w:i/>
          <w:color w:val="FF0000"/>
        </w:rPr>
        <w:t xml:space="preserve"> </w:t>
      </w:r>
      <w:r w:rsidR="00432E62" w:rsidRPr="00352A87">
        <w:rPr>
          <w:rFonts w:ascii="Arial" w:hAnsi="Arial"/>
          <w:i/>
          <w:color w:val="FF0000"/>
        </w:rPr>
        <w:t>použity</w:t>
      </w:r>
      <w:r w:rsidR="00352A87">
        <w:rPr>
          <w:rFonts w:ascii="Arial" w:hAnsi="Arial"/>
          <w:i/>
          <w:color w:val="FF0000"/>
        </w:rPr>
        <w:t xml:space="preserve"> </w:t>
      </w:r>
      <w:r w:rsidR="00432E62" w:rsidRPr="00352A87">
        <w:rPr>
          <w:rFonts w:ascii="Arial" w:hAnsi="Arial"/>
          <w:i/>
          <w:color w:val="FF0000"/>
        </w:rPr>
        <w:t xml:space="preserve">trakční charakteristiky </w:t>
      </w:r>
      <w:r w:rsidR="00352A87" w:rsidRPr="00352A87">
        <w:rPr>
          <w:rFonts w:ascii="Arial" w:hAnsi="Arial"/>
          <w:i/>
          <w:color w:val="FF0000"/>
        </w:rPr>
        <w:t xml:space="preserve">vozidel Siemens </w:t>
      </w:r>
      <w:proofErr w:type="spellStart"/>
      <w:r w:rsidR="00352A87" w:rsidRPr="00352A87">
        <w:rPr>
          <w:rFonts w:ascii="Arial" w:hAnsi="Arial"/>
          <w:i/>
          <w:color w:val="FF0000"/>
        </w:rPr>
        <w:t>V</w:t>
      </w:r>
      <w:r w:rsidR="00352A87">
        <w:rPr>
          <w:rFonts w:ascii="Arial" w:hAnsi="Arial"/>
          <w:i/>
          <w:color w:val="FF0000"/>
        </w:rPr>
        <w:t>elaro</w:t>
      </w:r>
      <w:proofErr w:type="spellEnd"/>
      <w:r w:rsidR="00352A87" w:rsidRPr="00352A87">
        <w:rPr>
          <w:rFonts w:ascii="Arial" w:hAnsi="Arial"/>
          <w:i/>
          <w:color w:val="FF0000"/>
        </w:rPr>
        <w:t xml:space="preserve"> a </w:t>
      </w:r>
      <w:proofErr w:type="spellStart"/>
      <w:r w:rsidR="00352A87" w:rsidRPr="00352A87">
        <w:rPr>
          <w:rFonts w:ascii="Arial" w:hAnsi="Arial"/>
          <w:i/>
          <w:color w:val="FF0000"/>
        </w:rPr>
        <w:t>RegioPanter</w:t>
      </w:r>
      <w:proofErr w:type="spellEnd"/>
      <w:r w:rsidR="00352A87" w:rsidRPr="00352A87">
        <w:rPr>
          <w:rFonts w:ascii="Arial" w:hAnsi="Arial"/>
          <w:i/>
          <w:color w:val="FF0000"/>
        </w:rPr>
        <w:t>.</w:t>
      </w:r>
    </w:p>
    <w:p w:rsidR="003E1BD9" w:rsidRPr="00EA7F78" w:rsidRDefault="003E1BD9" w:rsidP="00186E7D">
      <w:pPr>
        <w:spacing w:before="120" w:after="120"/>
        <w:ind w:left="360"/>
        <w:jc w:val="both"/>
        <w:rPr>
          <w:rFonts w:ascii="Arial" w:hAnsi="Arial"/>
          <w:i/>
          <w:color w:val="0F243E" w:themeColor="text2" w:themeShade="80"/>
        </w:rPr>
      </w:pPr>
    </w:p>
    <w:p w:rsidR="003E1BD9" w:rsidRPr="00830CA9" w:rsidRDefault="003E1BD9" w:rsidP="00CB6365">
      <w:pPr>
        <w:pStyle w:val="Odstavecseseznamem"/>
        <w:numPr>
          <w:ilvl w:val="0"/>
          <w:numId w:val="15"/>
        </w:numPr>
        <w:spacing w:before="120" w:after="120"/>
        <w:ind w:left="567" w:hanging="425"/>
        <w:contextualSpacing w:val="0"/>
        <w:jc w:val="both"/>
        <w:rPr>
          <w:rFonts w:ascii="Arial" w:hAnsi="Arial"/>
          <w:b/>
        </w:rPr>
      </w:pPr>
      <w:r>
        <w:rPr>
          <w:rFonts w:ascii="Arial" w:hAnsi="Arial"/>
          <w:b/>
        </w:rPr>
        <w:t xml:space="preserve">Životní prostředí </w:t>
      </w:r>
    </w:p>
    <w:p w:rsidR="003E1BD9" w:rsidRPr="00A30508" w:rsidRDefault="003E1BD9" w:rsidP="00A30508">
      <w:pPr>
        <w:spacing w:before="120" w:after="120"/>
        <w:ind w:left="567"/>
        <w:jc w:val="both"/>
        <w:rPr>
          <w:rFonts w:ascii="Arial" w:hAnsi="Arial"/>
          <w:i/>
          <w:color w:val="0F243E" w:themeColor="text2" w:themeShade="80"/>
        </w:rPr>
      </w:pPr>
      <w:r>
        <w:rPr>
          <w:rFonts w:ascii="Arial" w:hAnsi="Arial"/>
          <w:i/>
          <w:color w:val="0F243E" w:themeColor="text2" w:themeShade="80"/>
        </w:rPr>
        <w:t>Doporučení JASPERS č. 1: Studie proveditelnosti by přinejmenším měla obsahovat podstatné základní informace a srovnávací analýzu předpokládaných dopadů jednotlivých variant zařazených do užšího výběru na životní prostředí (jak je zmíněno v textu: Natura 2000, zvláště chráněná území, voda a podzemní voda, půda, hluk atd.).</w:t>
      </w:r>
    </w:p>
    <w:p w:rsidR="003E1BD9" w:rsidRPr="006C1221" w:rsidRDefault="003E1BD9" w:rsidP="00C17B61">
      <w:pPr>
        <w:pStyle w:val="Textkomente"/>
        <w:ind w:left="567"/>
      </w:pPr>
      <w:r>
        <w:t>Důraz by měl být kladen například na tyto otázky:</w:t>
      </w:r>
    </w:p>
    <w:p w:rsidR="003E1BD9" w:rsidRPr="006C1221" w:rsidRDefault="003E1BD9" w:rsidP="00C17B61">
      <w:pPr>
        <w:pStyle w:val="Textkomente"/>
        <w:numPr>
          <w:ilvl w:val="0"/>
          <w:numId w:val="39"/>
        </w:numPr>
        <w:spacing w:before="120" w:after="120" w:line="240" w:lineRule="auto"/>
        <w:ind w:left="993" w:hanging="284"/>
      </w:pPr>
      <w:r>
        <w:lastRenderedPageBreak/>
        <w:t>Očekávané dopady na chráněné druhy a cíle ochrany v dotčených lokalitách Natura 2000 s uvedením rozdílů (jsou-li nějaké);</w:t>
      </w:r>
    </w:p>
    <w:p w:rsidR="003E1BD9" w:rsidRDefault="003E1BD9" w:rsidP="00C17B61">
      <w:pPr>
        <w:pStyle w:val="Textkomente"/>
        <w:numPr>
          <w:ilvl w:val="0"/>
          <w:numId w:val="39"/>
        </w:numPr>
        <w:spacing w:before="120" w:after="120" w:line="240" w:lineRule="auto"/>
        <w:ind w:left="993" w:hanging="284"/>
      </w:pPr>
      <w:r>
        <w:t>Velikost populace vystavené vysokým/vyšším úrovním hluku a rozsah zmírňujících opatření;</w:t>
      </w:r>
    </w:p>
    <w:p w:rsidR="003E1BD9" w:rsidRPr="009D5230" w:rsidRDefault="003E1BD9" w:rsidP="00C17B61">
      <w:pPr>
        <w:pStyle w:val="Textkomente"/>
        <w:numPr>
          <w:ilvl w:val="0"/>
          <w:numId w:val="39"/>
        </w:numPr>
        <w:spacing w:before="120" w:after="120" w:line="240" w:lineRule="auto"/>
        <w:ind w:left="993" w:hanging="284"/>
      </w:pPr>
      <w:r>
        <w:t xml:space="preserve">Dopady na využití půdy a úbytek půdy; </w:t>
      </w:r>
    </w:p>
    <w:p w:rsidR="003E1BD9" w:rsidRDefault="003E1BD9" w:rsidP="00C17B61">
      <w:pPr>
        <w:pStyle w:val="Textkomente"/>
        <w:numPr>
          <w:ilvl w:val="0"/>
          <w:numId w:val="39"/>
        </w:numPr>
        <w:spacing w:before="120" w:after="120" w:line="240" w:lineRule="auto"/>
        <w:ind w:left="993" w:hanging="284"/>
      </w:pPr>
      <w:r>
        <w:t xml:space="preserve">Fragmentace půdy a habitatů. </w:t>
      </w:r>
    </w:p>
    <w:p w:rsidR="003E1BD9" w:rsidRDefault="003E1BD9" w:rsidP="00A30508">
      <w:pPr>
        <w:spacing w:before="120" w:after="120"/>
        <w:ind w:left="567"/>
        <w:jc w:val="both"/>
        <w:rPr>
          <w:rFonts w:ascii="Arial" w:hAnsi="Arial"/>
          <w:i/>
          <w:color w:val="0F243E" w:themeColor="text2" w:themeShade="80"/>
        </w:rPr>
      </w:pPr>
      <w:r>
        <w:rPr>
          <w:rFonts w:ascii="Arial" w:hAnsi="Arial"/>
          <w:i/>
          <w:color w:val="0F243E" w:themeColor="text2" w:themeShade="80"/>
        </w:rPr>
        <w:t>Doporučení JASPERS č. 2: V rámci studie proveditelnosti by měla být vzata v úvahu otázka odolnosti vůči změnám klimatu. Například zranitelnost a rizika spojená se stavbou pokrývající všechny oblasti proveditelnosti: vstupy projektu (dostupnost a kvalita), umístění a lokalita projektu, finanční, ekonomické, provozní, právní a sociální aspekty a otázky životního prostředí. Měly by být definovány nezbytné alternativy (adaptační opatření), aby byla klimatická rizika omezena na přijatelnou míru.</w:t>
      </w:r>
    </w:p>
    <w:p w:rsidR="008C73FF" w:rsidRPr="008C73FF" w:rsidRDefault="008C73FF" w:rsidP="00A30508">
      <w:pPr>
        <w:spacing w:before="120" w:after="120"/>
        <w:ind w:left="567"/>
        <w:jc w:val="both"/>
        <w:rPr>
          <w:rFonts w:ascii="Arial" w:hAnsi="Arial"/>
          <w:i/>
          <w:color w:val="FF0000"/>
        </w:rPr>
      </w:pPr>
      <w:r w:rsidRPr="008C73FF">
        <w:rPr>
          <w:rFonts w:ascii="Arial" w:hAnsi="Arial"/>
          <w:i/>
          <w:color w:val="FF0000"/>
        </w:rPr>
        <w:t>Velkou výhodou stavby je skutečnost, že je vedena v koridoru stávající trati a zemědělskou krajinou, tj. krajinou chudou na živočichy a rostlinstvo, významné krajinné prvky apod. Vliv jednotlivých variant na životní prostředí je tedy srovnatelné nebo velmi podobné. Jediným významnějším zásahem je výstavba trati VRT. Zpracovatel tedy v tomto kontextu detailněji popíše všechny výše uvedené vlivy.</w:t>
      </w:r>
    </w:p>
    <w:p w:rsidR="0058479A" w:rsidRPr="00A30508" w:rsidRDefault="0058479A" w:rsidP="00A30508">
      <w:pPr>
        <w:spacing w:before="120" w:after="120"/>
        <w:ind w:left="567"/>
        <w:jc w:val="both"/>
        <w:rPr>
          <w:rFonts w:ascii="Arial" w:hAnsi="Arial"/>
          <w:i/>
          <w:color w:val="0F243E" w:themeColor="text2" w:themeShade="80"/>
        </w:rPr>
      </w:pPr>
    </w:p>
    <w:p w:rsidR="00CD416F" w:rsidRPr="00CB6365" w:rsidRDefault="00A97034" w:rsidP="00CB6365">
      <w:pPr>
        <w:pStyle w:val="Odstavecseseznamem"/>
        <w:numPr>
          <w:ilvl w:val="0"/>
          <w:numId w:val="15"/>
        </w:numPr>
        <w:spacing w:before="120" w:after="120"/>
        <w:ind w:left="567" w:hanging="425"/>
        <w:contextualSpacing w:val="0"/>
        <w:jc w:val="both"/>
        <w:rPr>
          <w:rFonts w:ascii="Arial" w:hAnsi="Arial"/>
          <w:b/>
        </w:rPr>
      </w:pPr>
      <w:r>
        <w:rPr>
          <w:rFonts w:ascii="Arial" w:hAnsi="Arial"/>
          <w:b/>
        </w:rPr>
        <w:t>Analýza rizik</w:t>
      </w:r>
    </w:p>
    <w:p w:rsidR="00CD416F" w:rsidRDefault="00020AB0" w:rsidP="00C17B61">
      <w:pPr>
        <w:spacing w:before="120" w:after="120"/>
        <w:ind w:left="567"/>
        <w:jc w:val="both"/>
        <w:rPr>
          <w:rFonts w:ascii="Arial" w:hAnsi="Arial"/>
        </w:rPr>
      </w:pPr>
      <w:r>
        <w:rPr>
          <w:rFonts w:ascii="Arial" w:hAnsi="Arial"/>
        </w:rPr>
        <w:t xml:space="preserve">Úspěch takto rozsáhlého projektu je vystaven celé řadě rizik (např. plánovací riziko, riziko vývoje poptávky včetně obecného růstu a projektem vytvořené poptávky po železnici, rizika spojená s vozovým parkem, s náklady a s životním prostředím), která je třeba vzít v úvahu. </w:t>
      </w:r>
    </w:p>
    <w:p w:rsidR="00276D8D" w:rsidRPr="00EA7F78" w:rsidRDefault="00276D8D" w:rsidP="00C17B61">
      <w:pPr>
        <w:ind w:left="567"/>
        <w:jc w:val="both"/>
        <w:rPr>
          <w:rFonts w:ascii="Arial" w:hAnsi="Arial" w:cs="Arial"/>
        </w:rPr>
      </w:pPr>
      <w:r>
        <w:rPr>
          <w:rFonts w:ascii="Arial" w:hAnsi="Arial"/>
        </w:rPr>
        <w:t>Zároveň je třeba vzít v úvahu řadu rizik v oblasti klíčové související infrastruktury, například:</w:t>
      </w:r>
    </w:p>
    <w:p w:rsidR="00276D8D" w:rsidRPr="00EA7F78" w:rsidRDefault="00276D8D" w:rsidP="00C022A5">
      <w:pPr>
        <w:pStyle w:val="Odstavecseseznamem"/>
        <w:numPr>
          <w:ilvl w:val="0"/>
          <w:numId w:val="30"/>
        </w:numPr>
        <w:spacing w:before="120"/>
        <w:ind w:left="993" w:hanging="284"/>
        <w:jc w:val="both"/>
        <w:rPr>
          <w:rFonts w:ascii="Arial" w:hAnsi="Arial" w:cs="Arial"/>
        </w:rPr>
      </w:pPr>
      <w:r>
        <w:rPr>
          <w:rFonts w:ascii="Arial" w:hAnsi="Arial"/>
        </w:rPr>
        <w:t xml:space="preserve">Související (dosud neosvědčená) koncepce vysokorychlostních tratí Brno – Praha a Brno – Ostrava; </w:t>
      </w:r>
    </w:p>
    <w:p w:rsidR="00276D8D" w:rsidRDefault="00276D8D" w:rsidP="00C17B61">
      <w:pPr>
        <w:pStyle w:val="Odstavecseseznamem"/>
        <w:numPr>
          <w:ilvl w:val="0"/>
          <w:numId w:val="30"/>
        </w:numPr>
        <w:ind w:left="993" w:hanging="284"/>
        <w:jc w:val="both"/>
        <w:rPr>
          <w:rFonts w:ascii="Arial" w:hAnsi="Arial" w:cs="Arial"/>
        </w:rPr>
      </w:pPr>
      <w:r>
        <w:rPr>
          <w:rFonts w:ascii="Arial" w:hAnsi="Arial"/>
        </w:rPr>
        <w:t>Spojení s koncepcí modernizace uzlu Brno (dosud není stabilizovaná);</w:t>
      </w:r>
    </w:p>
    <w:p w:rsidR="00276D8D" w:rsidRPr="00EA7F78" w:rsidRDefault="00276D8D" w:rsidP="00C17B61">
      <w:pPr>
        <w:pStyle w:val="Odstavecseseznamem"/>
        <w:numPr>
          <w:ilvl w:val="0"/>
          <w:numId w:val="30"/>
        </w:numPr>
        <w:ind w:left="993" w:hanging="284"/>
        <w:jc w:val="both"/>
        <w:rPr>
          <w:rFonts w:ascii="Arial" w:hAnsi="Arial" w:cs="Arial"/>
        </w:rPr>
      </w:pPr>
      <w:r>
        <w:rPr>
          <w:rFonts w:ascii="Arial" w:hAnsi="Arial"/>
        </w:rPr>
        <w:t xml:space="preserve">Vztah k plánovanému rozvoji konkurenční silniční sítě. </w:t>
      </w:r>
    </w:p>
    <w:p w:rsidR="00CD416F" w:rsidRPr="00EA7F78" w:rsidRDefault="00020AB0" w:rsidP="00C17B61">
      <w:pPr>
        <w:spacing w:before="120" w:after="120"/>
        <w:ind w:left="567"/>
        <w:jc w:val="both"/>
        <w:rPr>
          <w:rFonts w:ascii="Arial" w:hAnsi="Arial"/>
        </w:rPr>
      </w:pPr>
      <w:r>
        <w:rPr>
          <w:rFonts w:ascii="Arial" w:hAnsi="Arial"/>
        </w:rPr>
        <w:t>Analýza citlivosti, která je v rámci studie provedena, je kvantitativní a nevěnuje se potenciálnímu rozsahu a pravděpodobnosti těchto rizik. Nevěnuje se ani zmírňování rizik.</w:t>
      </w:r>
    </w:p>
    <w:p w:rsidR="00CD416F" w:rsidRDefault="00020AB0" w:rsidP="00C17B61">
      <w:pPr>
        <w:spacing w:before="120" w:after="120"/>
        <w:ind w:left="567"/>
        <w:jc w:val="both"/>
        <w:rPr>
          <w:rFonts w:ascii="Arial" w:hAnsi="Arial"/>
          <w:i/>
          <w:color w:val="0F243E" w:themeColor="text2" w:themeShade="80"/>
        </w:rPr>
      </w:pPr>
      <w:r>
        <w:rPr>
          <w:rFonts w:ascii="Arial" w:hAnsi="Arial"/>
          <w:i/>
          <w:color w:val="0F243E" w:themeColor="text2" w:themeShade="80"/>
        </w:rPr>
        <w:t>Iniciativa JASPERS doporučuje, aby byla pro varianty z užšího výběru provedena kvantitativní (která bude zahrnuta v analýze nákladů a přínosů) a kvalitativní analýza rizik. (v souladu s doporučenými osvědčenými postupy) včetně návrhů na zmírnění rizik. Provedenou analýzu rizik lze poté využít v ekonomické analýze, v analýze D</w:t>
      </w:r>
      <w:r w:rsidR="008C73FF">
        <w:rPr>
          <w:rFonts w:ascii="Arial" w:hAnsi="Arial"/>
          <w:i/>
          <w:color w:val="0F243E" w:themeColor="text2" w:themeShade="80"/>
        </w:rPr>
        <w:t>ETR a v konečných doporučeních.</w:t>
      </w:r>
    </w:p>
    <w:p w:rsidR="008C73FF" w:rsidRPr="008C73FF" w:rsidRDefault="008C73FF" w:rsidP="00C17B61">
      <w:pPr>
        <w:spacing w:before="120" w:after="120"/>
        <w:ind w:left="567"/>
        <w:jc w:val="both"/>
        <w:rPr>
          <w:rFonts w:ascii="Arial" w:hAnsi="Arial"/>
          <w:i/>
          <w:color w:val="FF0000"/>
        </w:rPr>
      </w:pPr>
      <w:r w:rsidRPr="008C73FF">
        <w:rPr>
          <w:rFonts w:ascii="Arial" w:hAnsi="Arial"/>
          <w:i/>
          <w:color w:val="FF0000"/>
        </w:rPr>
        <w:t>Všechna rizika budou popsána a vyhodnocena.</w:t>
      </w:r>
    </w:p>
    <w:p w:rsidR="002539C8" w:rsidRPr="00EA7F78" w:rsidRDefault="002539C8" w:rsidP="00C17B61">
      <w:pPr>
        <w:spacing w:before="120" w:after="120"/>
        <w:ind w:left="567"/>
        <w:jc w:val="both"/>
        <w:rPr>
          <w:rFonts w:ascii="Arial" w:hAnsi="Arial"/>
          <w:i/>
          <w:color w:val="0F243E" w:themeColor="text2" w:themeShade="80"/>
        </w:rPr>
      </w:pPr>
    </w:p>
    <w:p w:rsidR="007C665E" w:rsidRDefault="007C665E" w:rsidP="00CB6365">
      <w:pPr>
        <w:pStyle w:val="Odstavecseseznamem"/>
        <w:numPr>
          <w:ilvl w:val="0"/>
          <w:numId w:val="15"/>
        </w:numPr>
        <w:spacing w:before="120" w:after="120"/>
        <w:ind w:left="567" w:hanging="425"/>
        <w:contextualSpacing w:val="0"/>
        <w:jc w:val="both"/>
        <w:rPr>
          <w:rFonts w:ascii="Arial" w:hAnsi="Arial"/>
          <w:b/>
        </w:rPr>
      </w:pPr>
      <w:r>
        <w:rPr>
          <w:rFonts w:ascii="Arial" w:hAnsi="Arial"/>
          <w:b/>
        </w:rPr>
        <w:t>Předpoklady ohledně výstavby vysokorychlostních tratí Praha – Brno a Brno – Ostrava v roce 2041</w:t>
      </w:r>
    </w:p>
    <w:p w:rsidR="00CD416F" w:rsidRPr="00EA7F78" w:rsidRDefault="00020AB0" w:rsidP="00C17B61">
      <w:pPr>
        <w:spacing w:before="120" w:after="120"/>
        <w:ind w:left="567"/>
        <w:jc w:val="both"/>
        <w:rPr>
          <w:rFonts w:ascii="Arial" w:hAnsi="Arial"/>
        </w:rPr>
      </w:pPr>
      <w:r>
        <w:rPr>
          <w:rFonts w:ascii="Arial" w:hAnsi="Arial"/>
        </w:rPr>
        <w:t xml:space="preserve">Součástí přepravního modelu pro všechny varianty je předpoklad vybudování těchto vysokorychlostních tratí pouhých 15 let po uvedení trati Brno – Přerov do provozu, což ovlivňuje celkovou poptávku a přínos tohoto projektu. O realizaci žádné z těchto tratí dosud nebylo rozhodnuto na základě spolehlivé (předběžné) studie proveditelnosti a projekt trati Brno – Ostrava může mít vztah k projektu Brno – Přerov. </w:t>
      </w:r>
    </w:p>
    <w:p w:rsidR="00A52F6A" w:rsidRDefault="00A52F6A" w:rsidP="00A52F6A">
      <w:pPr>
        <w:spacing w:before="120" w:after="120"/>
        <w:ind w:left="567"/>
        <w:jc w:val="both"/>
        <w:rPr>
          <w:rFonts w:ascii="Arial" w:hAnsi="Arial"/>
        </w:rPr>
      </w:pPr>
      <w:r>
        <w:rPr>
          <w:rFonts w:ascii="Arial" w:hAnsi="Arial"/>
        </w:rPr>
        <w:t>Vybudování vysokorychlostní trati v krátkém úseku Brno – Přerov by bylo kusým opatřením bez začlenění do národní a nadnárodní koncepce VRT.</w:t>
      </w:r>
      <w:r>
        <w:t xml:space="preserve"> </w:t>
      </w:r>
      <w:r>
        <w:rPr>
          <w:rFonts w:ascii="Arial" w:hAnsi="Arial"/>
        </w:rPr>
        <w:t>Nová VRT paralelní s modernizovanou konvenční tratí pro rychlost 200 km/h by navíc mohla představovat značný přebytek kapacity a vytvořit pouze nedostatečný přírůstek poptávky a přínosů.</w:t>
      </w:r>
    </w:p>
    <w:p w:rsidR="00A52F6A" w:rsidRDefault="00A52F6A" w:rsidP="00A52F6A">
      <w:pPr>
        <w:spacing w:before="120" w:after="120"/>
        <w:ind w:left="567"/>
        <w:jc w:val="both"/>
        <w:rPr>
          <w:rFonts w:ascii="Arial" w:hAnsi="Arial"/>
          <w:i/>
          <w:color w:val="0F243E" w:themeColor="text2" w:themeShade="80"/>
        </w:rPr>
      </w:pPr>
      <w:r>
        <w:rPr>
          <w:rFonts w:ascii="Arial" w:hAnsi="Arial"/>
        </w:rPr>
        <w:t xml:space="preserve">Technický popis navíc vysvětluje, že všechny varianty vyhovují budoucí stavbě vysokorychlostních tratí. Zajištění tohoto technického vyhovění nyní vyžaduje dodatečné investiční náklady, zatímco jeho přínosy budou realizovány později, až (a pokud) bude možno zahájit vysokorychlostní provoz. Mělo by být možno u jednotlivých variant určit, jaké by byly jejich investiční náklady s a bez zajištění kompatibility se stavbou vysokorychlostní trati (a zahrnout také např. náklady na stavbu pro maximální rychlost vyšší než 160 km/h). </w:t>
      </w:r>
    </w:p>
    <w:p w:rsidR="00CD416F" w:rsidRPr="00EA7F78" w:rsidRDefault="00020AB0" w:rsidP="00C17B61">
      <w:pPr>
        <w:spacing w:before="120" w:after="120"/>
        <w:ind w:left="567"/>
        <w:jc w:val="both"/>
        <w:rPr>
          <w:rFonts w:ascii="Arial" w:hAnsi="Arial"/>
          <w:i/>
          <w:color w:val="0F243E" w:themeColor="text2" w:themeShade="80"/>
        </w:rPr>
      </w:pPr>
      <w:r>
        <w:rPr>
          <w:rFonts w:ascii="Arial" w:hAnsi="Arial"/>
          <w:i/>
          <w:color w:val="0F243E" w:themeColor="text2" w:themeShade="80"/>
        </w:rPr>
        <w:t>Doporučení JASPERS č. 1: Uvést jasné argumenty ohledně očekávané budoucí realizace koncepce vysokorychlostní trati pro jednotlivé varianty konvenční trati Brno – Přerov (v úseku Brno – Přerov), neboť u všech variant konvenční trati možná není realistické vybudovat shodné paralelní vysokorychlostní řešení. Na podporu této analýzy by mohl být použit model poptávky.</w:t>
      </w:r>
    </w:p>
    <w:p w:rsidR="00A50278" w:rsidRDefault="00AB5EEE" w:rsidP="00C17B61">
      <w:pPr>
        <w:spacing w:before="120" w:after="120"/>
        <w:ind w:left="567"/>
        <w:jc w:val="both"/>
        <w:rPr>
          <w:rFonts w:ascii="Arial" w:hAnsi="Arial"/>
          <w:i/>
          <w:color w:val="0F243E" w:themeColor="text2" w:themeShade="80"/>
        </w:rPr>
      </w:pPr>
      <w:r>
        <w:rPr>
          <w:rFonts w:ascii="Arial" w:hAnsi="Arial"/>
          <w:i/>
          <w:color w:val="0F243E" w:themeColor="text2" w:themeShade="80"/>
        </w:rPr>
        <w:lastRenderedPageBreak/>
        <w:t>Doporučení JASPERS č. 2: Vypočtěte pro jednotlivé varianty rozdíl investičních nákladů pro případ s a bez zajištění kompatibility s vysokorychlostním provozem.</w:t>
      </w:r>
    </w:p>
    <w:p w:rsidR="00CD416F" w:rsidRDefault="00A50278" w:rsidP="00C17B61">
      <w:pPr>
        <w:spacing w:before="120" w:after="120"/>
        <w:ind w:left="567"/>
        <w:jc w:val="both"/>
        <w:rPr>
          <w:rFonts w:ascii="Arial" w:hAnsi="Arial"/>
          <w:i/>
          <w:color w:val="0F243E" w:themeColor="text2" w:themeShade="80"/>
        </w:rPr>
      </w:pPr>
      <w:r>
        <w:rPr>
          <w:rFonts w:ascii="Arial" w:hAnsi="Arial"/>
          <w:i/>
          <w:color w:val="0F243E" w:themeColor="text2" w:themeShade="80"/>
        </w:rPr>
        <w:t>Doporučení JASPERS č. 3: Rozdíly investičních nákladů vypočtené podle výše uvedeného a optimistické/pesimistické varianty předpovědi poptávky použijte jako vstupy v analýze rizik. Pomocí těchto dvou hlavních a případných dalších možných vlivů demonstrujte dopad případu, kdy by přípojné (a podle konkrétní varianty i paralelní) vysokorychlostní trati nebyly vybudovány a plný dálkový provoz vysokorychlostních vlaků by nebyl zahájen.</w:t>
      </w:r>
    </w:p>
    <w:p w:rsidR="008C73FF" w:rsidRDefault="008C73FF" w:rsidP="00C17B61">
      <w:pPr>
        <w:spacing w:before="120" w:after="120"/>
        <w:ind w:left="567"/>
        <w:jc w:val="both"/>
        <w:rPr>
          <w:rFonts w:ascii="Arial" w:hAnsi="Arial"/>
          <w:i/>
          <w:color w:val="0F243E" w:themeColor="text2" w:themeShade="80"/>
        </w:rPr>
      </w:pPr>
    </w:p>
    <w:p w:rsidR="008C73FF" w:rsidRPr="008C73FF" w:rsidRDefault="008C73FF" w:rsidP="00C17B61">
      <w:pPr>
        <w:spacing w:before="120" w:after="120"/>
        <w:ind w:left="567"/>
        <w:jc w:val="both"/>
        <w:rPr>
          <w:rFonts w:ascii="Arial" w:hAnsi="Arial"/>
          <w:i/>
          <w:color w:val="FF0000"/>
        </w:rPr>
      </w:pPr>
      <w:r w:rsidRPr="008C73FF">
        <w:rPr>
          <w:rFonts w:ascii="Arial" w:hAnsi="Arial"/>
          <w:i/>
          <w:color w:val="FF0000"/>
        </w:rPr>
        <w:t>Je třeba diskutovat na poradě. Zpracovatel nemůže pracovat s údaji o stavbě, která je v počáteční fázi zpracování.</w:t>
      </w:r>
    </w:p>
    <w:p w:rsidR="00CD416F" w:rsidRPr="00EA7F78" w:rsidRDefault="00445816" w:rsidP="00186E7D">
      <w:pPr>
        <w:pStyle w:val="Odstavecseseznamem"/>
        <w:tabs>
          <w:tab w:val="left" w:pos="1125"/>
        </w:tabs>
        <w:jc w:val="both"/>
        <w:rPr>
          <w:rFonts w:ascii="Arial" w:hAnsi="Arial"/>
          <w:i/>
          <w:color w:val="0F243E" w:themeColor="text2" w:themeShade="80"/>
        </w:rPr>
      </w:pPr>
      <w:r>
        <w:tab/>
      </w:r>
    </w:p>
    <w:p w:rsidR="00CD416F" w:rsidRPr="00CB6365" w:rsidRDefault="00EA05DB" w:rsidP="00CB6365">
      <w:pPr>
        <w:pStyle w:val="Odstavecseseznamem"/>
        <w:numPr>
          <w:ilvl w:val="0"/>
          <w:numId w:val="15"/>
        </w:numPr>
        <w:spacing w:before="120" w:after="120"/>
        <w:ind w:left="567" w:hanging="425"/>
        <w:contextualSpacing w:val="0"/>
        <w:jc w:val="both"/>
        <w:rPr>
          <w:rFonts w:ascii="Arial" w:hAnsi="Arial"/>
          <w:b/>
        </w:rPr>
      </w:pPr>
      <w:r>
        <w:rPr>
          <w:rFonts w:ascii="Arial" w:hAnsi="Arial"/>
          <w:b/>
        </w:rPr>
        <w:t>Analýza přepravní poptávky (a nabídky)</w:t>
      </w:r>
    </w:p>
    <w:p w:rsidR="00CD416F" w:rsidRPr="00EA7F78" w:rsidRDefault="00915F97" w:rsidP="00C17B61">
      <w:pPr>
        <w:ind w:left="567"/>
        <w:jc w:val="both"/>
        <w:rPr>
          <w:rFonts w:ascii="Arial" w:hAnsi="Arial"/>
        </w:rPr>
      </w:pPr>
      <w:r>
        <w:rPr>
          <w:rFonts w:ascii="Arial" w:hAnsi="Arial"/>
        </w:rPr>
        <w:t>Oceňujeme rozsah a přehlednost předložených informací. U projektu takového rozsahu a s takovým počtem variant však je podle našeho názoru potřeba doplnit ještě značné množství dalších informací a analýz.</w:t>
      </w:r>
    </w:p>
    <w:p w:rsidR="00B70E64" w:rsidRDefault="00B70E64" w:rsidP="00C17B61">
      <w:pPr>
        <w:ind w:left="567"/>
        <w:jc w:val="both"/>
        <w:rPr>
          <w:rFonts w:ascii="Arial" w:hAnsi="Arial"/>
          <w:i/>
        </w:rPr>
      </w:pPr>
    </w:p>
    <w:p w:rsidR="00B70E64" w:rsidRDefault="00B70E64" w:rsidP="00C17B61">
      <w:pPr>
        <w:ind w:left="567"/>
        <w:jc w:val="both"/>
        <w:rPr>
          <w:rFonts w:ascii="Arial" w:hAnsi="Arial"/>
          <w:i/>
          <w:color w:val="17365D" w:themeColor="text2" w:themeShade="BF"/>
        </w:rPr>
      </w:pPr>
      <w:r>
        <w:rPr>
          <w:rFonts w:ascii="Arial" w:hAnsi="Arial"/>
          <w:i/>
          <w:color w:val="17365D" w:themeColor="text2" w:themeShade="BF"/>
        </w:rPr>
        <w:t>Doporučení JASPERS č. 1: v úvodní analýze a v části zabývající se požadovaným počtem vlaků by měly být předloženy relevantní údaje a argumenty (zejména v kapitolách 1 a 2). Stejně tak by měly být uvedeny i v rámci odůvodnění návrhu jednotlivých variant, jejich užšího výběru, rozhodnutí atd.</w:t>
      </w:r>
    </w:p>
    <w:p w:rsidR="00BC1197" w:rsidRPr="00BC1197" w:rsidRDefault="00BC1197" w:rsidP="00BC1197">
      <w:pPr>
        <w:ind w:left="567"/>
        <w:jc w:val="both"/>
        <w:rPr>
          <w:ins w:id="3" w:author="zdenek.melzer" w:date="2014-07-17T09:28:00Z"/>
          <w:rFonts w:ascii="Arial" w:hAnsi="Arial"/>
          <w:color w:val="FF0000"/>
        </w:rPr>
      </w:pPr>
      <w:ins w:id="4" w:author="zdenek.melzer" w:date="2014-07-17T09:28:00Z">
        <w:r w:rsidRPr="00BC1197">
          <w:rPr>
            <w:rFonts w:ascii="Arial" w:hAnsi="Arial"/>
            <w:color w:val="FF0000"/>
          </w:rPr>
          <w:t>Doporučení je příliš neurčité. Prosíme blíže specifikovat.</w:t>
        </w:r>
      </w:ins>
      <w:ins w:id="5" w:author="zdenek.melzer" w:date="2014-07-17T13:39:00Z">
        <w:r w:rsidR="00F7043C">
          <w:rPr>
            <w:rFonts w:ascii="Arial" w:hAnsi="Arial"/>
            <w:color w:val="FF0000"/>
          </w:rPr>
          <w:t xml:space="preserve"> </w:t>
        </w:r>
      </w:ins>
      <w:bookmarkStart w:id="6" w:name="_GoBack"/>
      <w:bookmarkEnd w:id="6"/>
    </w:p>
    <w:p w:rsidR="000C4748" w:rsidRDefault="000C4748">
      <w:pPr>
        <w:rPr>
          <w:rFonts w:ascii="Arial" w:hAnsi="Arial"/>
          <w:i/>
        </w:rPr>
      </w:pPr>
      <w:r>
        <w:br w:type="page"/>
      </w:r>
    </w:p>
    <w:p w:rsidR="007C665E" w:rsidRDefault="007C665E" w:rsidP="00C17B61">
      <w:pPr>
        <w:ind w:left="567"/>
        <w:jc w:val="both"/>
        <w:rPr>
          <w:rFonts w:ascii="Arial" w:hAnsi="Arial"/>
          <w:i/>
        </w:rPr>
      </w:pPr>
    </w:p>
    <w:p w:rsidR="007C665E" w:rsidRPr="00EA7F78" w:rsidRDefault="00B70E64" w:rsidP="00C17B61">
      <w:pPr>
        <w:ind w:left="567"/>
        <w:jc w:val="both"/>
        <w:rPr>
          <w:rFonts w:ascii="Arial" w:hAnsi="Arial"/>
          <w:i/>
          <w:color w:val="17365D" w:themeColor="text2" w:themeShade="BF"/>
        </w:rPr>
      </w:pPr>
      <w:r>
        <w:rPr>
          <w:rFonts w:ascii="Arial" w:hAnsi="Arial"/>
          <w:i/>
          <w:color w:val="17365D" w:themeColor="text2" w:themeShade="BF"/>
        </w:rPr>
        <w:t>Doporučení JASPERS č. 2: do studie by měly být doplněny následující informace, aby bylo možno porozumět předpokladům a dopadům různých variant projektu a posoudit je:</w:t>
      </w:r>
    </w:p>
    <w:p w:rsidR="007C665E" w:rsidRPr="00EA7F78" w:rsidRDefault="007C665E" w:rsidP="00186E7D">
      <w:pPr>
        <w:pStyle w:val="Odstavecseseznamem"/>
        <w:spacing w:before="120" w:after="120"/>
        <w:ind w:left="1080"/>
        <w:jc w:val="both"/>
        <w:rPr>
          <w:rFonts w:ascii="Arial" w:hAnsi="Arial"/>
          <w:color w:val="17365D" w:themeColor="text2" w:themeShade="BF"/>
        </w:rPr>
      </w:pPr>
    </w:p>
    <w:p w:rsidR="00FD2862" w:rsidRPr="00EA7F78" w:rsidRDefault="00FD2862" w:rsidP="00FD2862">
      <w:pPr>
        <w:pStyle w:val="Odstavecseseznamem"/>
        <w:numPr>
          <w:ilvl w:val="0"/>
          <w:numId w:val="26"/>
        </w:numPr>
        <w:spacing w:before="120" w:after="120"/>
        <w:ind w:left="1134" w:hanging="283"/>
        <w:contextualSpacing w:val="0"/>
        <w:jc w:val="both"/>
        <w:rPr>
          <w:rFonts w:ascii="Arial" w:hAnsi="Arial"/>
          <w:color w:val="17365D" w:themeColor="text2" w:themeShade="BF"/>
        </w:rPr>
      </w:pPr>
      <w:r>
        <w:rPr>
          <w:rFonts w:ascii="Arial" w:hAnsi="Arial"/>
          <w:color w:val="17365D" w:themeColor="text2" w:themeShade="BF"/>
        </w:rPr>
        <w:t>Tvorba optimistických a pesimistických scénářů vývoje železniční dopravy ve vztahu k různým nejistým základním předpokladům (pro analýzu rizik) jako vstup do analýzy rizik;</w:t>
      </w:r>
      <w:r w:rsidR="00DF48D0">
        <w:rPr>
          <w:rFonts w:ascii="Arial" w:hAnsi="Arial"/>
          <w:color w:val="17365D" w:themeColor="text2" w:themeShade="BF"/>
        </w:rPr>
        <w:t xml:space="preserve"> </w:t>
      </w:r>
      <w:ins w:id="7" w:author="zdenek.melzer" w:date="2014-07-17T09:07:00Z">
        <w:r w:rsidR="00DF48D0">
          <w:rPr>
            <w:rFonts w:ascii="Arial" w:hAnsi="Arial"/>
            <w:color w:val="17365D" w:themeColor="text2" w:themeShade="BF"/>
          </w:rPr>
          <w:t>Bude doplněno</w:t>
        </w:r>
      </w:ins>
    </w:p>
    <w:p w:rsidR="00E711E5" w:rsidRDefault="000C4748" w:rsidP="00C17B61">
      <w:pPr>
        <w:pStyle w:val="Odstavecseseznamem"/>
        <w:numPr>
          <w:ilvl w:val="0"/>
          <w:numId w:val="26"/>
        </w:numPr>
        <w:spacing w:before="120" w:after="120"/>
        <w:ind w:left="1134" w:hanging="283"/>
        <w:contextualSpacing w:val="0"/>
        <w:jc w:val="both"/>
        <w:rPr>
          <w:rFonts w:ascii="Arial" w:hAnsi="Arial"/>
          <w:color w:val="17365D" w:themeColor="text2" w:themeShade="BF"/>
        </w:rPr>
      </w:pPr>
      <w:r>
        <w:rPr>
          <w:rFonts w:ascii="Arial" w:hAnsi="Arial"/>
          <w:color w:val="17365D" w:themeColor="text2" w:themeShade="BF"/>
        </w:rPr>
        <w:t xml:space="preserve">Zdokumentování a odůvodnění (tj. zdroje) předpokládaného časového vývoje parametrů dopravní předpovědi ve formě grafů nebo tabulek (růst HDP, populace, ceny, vlastnictví automobilů </w:t>
      </w:r>
      <w:proofErr w:type="gramStart"/>
      <w:r>
        <w:rPr>
          <w:rFonts w:ascii="Arial" w:hAnsi="Arial"/>
          <w:color w:val="17365D" w:themeColor="text2" w:themeShade="BF"/>
        </w:rPr>
        <w:t>atd.);</w:t>
      </w:r>
      <w:ins w:id="8" w:author="zdenek.melzer" w:date="2014-07-17T09:10:00Z">
        <w:r w:rsidR="00DF48D0">
          <w:rPr>
            <w:rFonts w:ascii="Arial" w:hAnsi="Arial"/>
            <w:color w:val="17365D" w:themeColor="text2" w:themeShade="BF"/>
          </w:rPr>
          <w:t>Popis</w:t>
        </w:r>
        <w:proofErr w:type="gramEnd"/>
        <w:r w:rsidR="00DF48D0">
          <w:rPr>
            <w:rFonts w:ascii="Arial" w:hAnsi="Arial"/>
            <w:color w:val="17365D" w:themeColor="text2" w:themeShade="BF"/>
          </w:rPr>
          <w:t xml:space="preserve"> j</w:t>
        </w:r>
      </w:ins>
      <w:ins w:id="9" w:author="zdenek.melzer" w:date="2014-07-17T09:09:00Z">
        <w:r w:rsidR="00DF48D0">
          <w:rPr>
            <w:rFonts w:ascii="Arial" w:hAnsi="Arial"/>
            <w:color w:val="17365D" w:themeColor="text2" w:themeShade="BF"/>
          </w:rPr>
          <w:t>e uveden v</w:t>
        </w:r>
      </w:ins>
      <w:ins w:id="10" w:author="zdenek.melzer" w:date="2014-07-17T09:10:00Z">
        <w:r w:rsidR="00DF48D0">
          <w:rPr>
            <w:rFonts w:ascii="Arial" w:hAnsi="Arial"/>
            <w:color w:val="17365D" w:themeColor="text2" w:themeShade="BF"/>
          </w:rPr>
          <w:t> </w:t>
        </w:r>
      </w:ins>
      <w:ins w:id="11" w:author="zdenek.melzer" w:date="2014-07-17T09:09:00Z">
        <w:r w:rsidR="00DF48D0">
          <w:rPr>
            <w:rFonts w:ascii="Arial" w:hAnsi="Arial"/>
            <w:color w:val="17365D" w:themeColor="text2" w:themeShade="BF"/>
          </w:rPr>
          <w:t xml:space="preserve">kapitole </w:t>
        </w:r>
      </w:ins>
      <w:ins w:id="12" w:author="zdenek.melzer" w:date="2014-07-17T09:10:00Z">
        <w:r w:rsidR="00DF48D0">
          <w:rPr>
            <w:rFonts w:ascii="Arial" w:hAnsi="Arial"/>
            <w:color w:val="17365D" w:themeColor="text2" w:themeShade="BF"/>
          </w:rPr>
          <w:t>3.7, tabulka s vývojem všech parametrů bude doplněna.</w:t>
        </w:r>
      </w:ins>
    </w:p>
    <w:p w:rsidR="00CD416F" w:rsidRPr="00EA7F78" w:rsidRDefault="000C4748" w:rsidP="00C17B61">
      <w:pPr>
        <w:pStyle w:val="Odstavecseseznamem"/>
        <w:numPr>
          <w:ilvl w:val="0"/>
          <w:numId w:val="26"/>
        </w:numPr>
        <w:spacing w:before="120" w:after="120"/>
        <w:ind w:left="1134" w:hanging="283"/>
        <w:contextualSpacing w:val="0"/>
        <w:jc w:val="both"/>
        <w:rPr>
          <w:rFonts w:ascii="Arial" w:hAnsi="Arial"/>
          <w:color w:val="17365D" w:themeColor="text2" w:themeShade="BF"/>
        </w:rPr>
      </w:pPr>
      <w:r>
        <w:rPr>
          <w:rFonts w:ascii="Arial" w:hAnsi="Arial"/>
          <w:color w:val="17365D" w:themeColor="text2" w:themeShade="BF"/>
        </w:rPr>
        <w:t>Konkrétní popis toho, jak přesně byl dále rozvinut národní přepravní model (zejména) v oblasti Brna relevantní pro tento koridor, a to včetně</w:t>
      </w:r>
      <w:ins w:id="13" w:author="zdenek.melzer" w:date="2014-07-17T09:15:00Z">
        <w:r w:rsidR="00B4676F">
          <w:rPr>
            <w:rFonts w:ascii="Arial" w:hAnsi="Arial"/>
            <w:color w:val="17365D" w:themeColor="text2" w:themeShade="BF"/>
          </w:rPr>
          <w:t xml:space="preserve">. Může být rozvedeno, ale většina požadovaných informací je </w:t>
        </w:r>
      </w:ins>
      <w:ins w:id="14" w:author="zdenek.melzer" w:date="2014-07-17T09:16:00Z">
        <w:r w:rsidR="00B4676F">
          <w:rPr>
            <w:rFonts w:ascii="Arial" w:hAnsi="Arial"/>
            <w:color w:val="17365D" w:themeColor="text2" w:themeShade="BF"/>
          </w:rPr>
          <w:t xml:space="preserve">již </w:t>
        </w:r>
      </w:ins>
      <w:ins w:id="15" w:author="zdenek.melzer" w:date="2014-07-17T09:15:00Z">
        <w:r w:rsidR="00B4676F">
          <w:rPr>
            <w:rFonts w:ascii="Arial" w:hAnsi="Arial"/>
            <w:color w:val="17365D" w:themeColor="text2" w:themeShade="BF"/>
          </w:rPr>
          <w:t>v</w:t>
        </w:r>
      </w:ins>
      <w:ins w:id="16" w:author="zdenek.melzer" w:date="2014-07-17T09:16:00Z">
        <w:r w:rsidR="00B4676F">
          <w:rPr>
            <w:rFonts w:ascii="Arial" w:hAnsi="Arial"/>
            <w:color w:val="17365D" w:themeColor="text2" w:themeShade="BF"/>
          </w:rPr>
          <w:t> </w:t>
        </w:r>
      </w:ins>
      <w:ins w:id="17" w:author="zdenek.melzer" w:date="2014-07-17T09:15:00Z">
        <w:r w:rsidR="00B4676F">
          <w:rPr>
            <w:rFonts w:ascii="Arial" w:hAnsi="Arial"/>
            <w:color w:val="17365D" w:themeColor="text2" w:themeShade="BF"/>
          </w:rPr>
          <w:t xml:space="preserve">kapitole </w:t>
        </w:r>
      </w:ins>
      <w:ins w:id="18" w:author="zdenek.melzer" w:date="2014-07-17T09:16:00Z">
        <w:r w:rsidR="00B4676F">
          <w:rPr>
            <w:rFonts w:ascii="Arial" w:hAnsi="Arial"/>
            <w:color w:val="17365D" w:themeColor="text2" w:themeShade="BF"/>
          </w:rPr>
          <w:t>3.7:</w:t>
        </w:r>
      </w:ins>
    </w:p>
    <w:p w:rsidR="00CD416F" w:rsidRPr="00EA7F78" w:rsidRDefault="00020AB0" w:rsidP="00C17B61">
      <w:pPr>
        <w:pStyle w:val="Odstavecseseznamem"/>
        <w:numPr>
          <w:ilvl w:val="1"/>
          <w:numId w:val="14"/>
        </w:numPr>
        <w:ind w:left="1418" w:hanging="284"/>
        <w:contextualSpacing w:val="0"/>
        <w:jc w:val="both"/>
        <w:rPr>
          <w:rFonts w:ascii="Arial" w:hAnsi="Arial"/>
          <w:color w:val="17365D" w:themeColor="text2" w:themeShade="BF"/>
        </w:rPr>
      </w:pPr>
      <w:r>
        <w:rPr>
          <w:rFonts w:ascii="Arial" w:hAnsi="Arial"/>
          <w:color w:val="17365D" w:themeColor="text2" w:themeShade="BF"/>
        </w:rPr>
        <w:t>dalších shromážděných/použitých dat,</w:t>
      </w:r>
      <w:del w:id="19" w:author="zdenek.melzer" w:date="2014-07-17T09:16:00Z">
        <w:r w:rsidDel="00B4676F">
          <w:rPr>
            <w:rFonts w:ascii="Arial" w:hAnsi="Arial"/>
            <w:color w:val="17365D" w:themeColor="text2" w:themeShade="BF"/>
          </w:rPr>
          <w:delText xml:space="preserve"> </w:delText>
        </w:r>
      </w:del>
      <w:ins w:id="20" w:author="zdenek.melzer" w:date="2014-07-17T09:16:00Z">
        <w:r w:rsidR="00B4676F">
          <w:rPr>
            <w:rFonts w:ascii="Arial" w:hAnsi="Arial"/>
            <w:color w:val="17365D" w:themeColor="text2" w:themeShade="BF"/>
          </w:rPr>
          <w:t xml:space="preserve">viz. </w:t>
        </w:r>
        <w:proofErr w:type="gramStart"/>
        <w:r w:rsidR="00B4676F">
          <w:rPr>
            <w:rFonts w:ascii="Arial" w:hAnsi="Arial"/>
            <w:color w:val="17365D" w:themeColor="text2" w:themeShade="BF"/>
          </w:rPr>
          <w:t>kapitola</w:t>
        </w:r>
        <w:proofErr w:type="gramEnd"/>
        <w:r w:rsidR="00B4676F">
          <w:rPr>
            <w:rFonts w:ascii="Arial" w:hAnsi="Arial"/>
            <w:color w:val="17365D" w:themeColor="text2" w:themeShade="BF"/>
          </w:rPr>
          <w:t xml:space="preserve"> 3.7:</w:t>
        </w:r>
      </w:ins>
      <w:ins w:id="21" w:author="zdenek.melzer" w:date="2014-07-17T09:17:00Z">
        <w:r w:rsidR="00B4676F">
          <w:t xml:space="preserve"> „Byly zadány všechny relevantní linky veřejné regionální a dálkové dopravy v oblasti, a to jak železniční, tak i autobusové, včetně vedení linky, zastavování, aktuálních cestovních dob a počtu spojů.“</w:t>
        </w:r>
      </w:ins>
    </w:p>
    <w:p w:rsidR="00B4676F" w:rsidRDefault="00020AB0" w:rsidP="00B4676F">
      <w:pPr>
        <w:rPr>
          <w:ins w:id="22" w:author="zdenek.melzer" w:date="2014-07-17T09:14:00Z"/>
        </w:rPr>
      </w:pPr>
      <w:r>
        <w:rPr>
          <w:rFonts w:ascii="Arial" w:hAnsi="Arial"/>
          <w:color w:val="17365D" w:themeColor="text2" w:themeShade="BF"/>
        </w:rPr>
        <w:t>další provedené kalibrace,</w:t>
      </w:r>
      <w:ins w:id="23" w:author="zdenek.melzer" w:date="2014-07-17T09:12:00Z">
        <w:r w:rsidR="00DF48D0">
          <w:rPr>
            <w:rFonts w:ascii="Arial" w:hAnsi="Arial"/>
            <w:color w:val="17365D" w:themeColor="text2" w:themeShade="BF"/>
          </w:rPr>
          <w:t xml:space="preserve"> </w:t>
        </w:r>
      </w:ins>
      <w:ins w:id="24" w:author="zdenek.melzer" w:date="2014-07-17T09:16:00Z">
        <w:r w:rsidR="00B4676F">
          <w:rPr>
            <w:rFonts w:ascii="Arial" w:hAnsi="Arial"/>
            <w:color w:val="17365D" w:themeColor="text2" w:themeShade="BF"/>
          </w:rPr>
          <w:t>viz kapitola</w:t>
        </w:r>
      </w:ins>
      <w:ins w:id="25" w:author="zdenek.melzer" w:date="2014-07-17T09:13:00Z">
        <w:r w:rsidR="00B4676F">
          <w:rPr>
            <w:rFonts w:ascii="Arial" w:hAnsi="Arial"/>
            <w:color w:val="17365D" w:themeColor="text2" w:themeShade="BF"/>
          </w:rPr>
          <w:t xml:space="preserve"> 3.7</w:t>
        </w:r>
      </w:ins>
      <w:ins w:id="26" w:author="zdenek.melzer" w:date="2014-07-17T09:17:00Z">
        <w:r w:rsidR="00B4676F">
          <w:rPr>
            <w:rFonts w:ascii="Arial" w:hAnsi="Arial"/>
            <w:color w:val="17365D" w:themeColor="text2" w:themeShade="BF"/>
          </w:rPr>
          <w:t>:</w:t>
        </w:r>
      </w:ins>
      <w:ins w:id="27" w:author="zdenek.melzer" w:date="2014-07-17T09:14:00Z">
        <w:r w:rsidR="00B4676F">
          <w:rPr>
            <w:rFonts w:ascii="Arial" w:hAnsi="Arial"/>
            <w:color w:val="17365D" w:themeColor="text2" w:themeShade="BF"/>
          </w:rPr>
          <w:t xml:space="preserve"> „</w:t>
        </w:r>
        <w:r w:rsidR="00B4676F">
          <w:t xml:space="preserve">Kalibrace poptávky po železniční dopravě byla provedena dle hodnot sčítání ČD k roku 2011 s revizí k roku </w:t>
        </w:r>
        <w:r w:rsidR="00B4676F" w:rsidRPr="003B7AA7">
          <w:t>2013</w:t>
        </w:r>
        <w:r w:rsidR="00B4676F">
          <w:t xml:space="preserve">. Dopravní nabídka (počty vlaků, cestovní doby) je pro grafikon 2011 a 2013 prakticky shodná. Není tedy předpokládána výrazná změna v zatížení oproti roku 2011. Detailní výsledky kalibrace železniční dopravy pro řešenou trať jsou uvedeny na následujícím grafu. Průměrná odchylka modelu od sčítání je 4%. Ve statistice GEH (viz. </w:t>
        </w:r>
        <w:proofErr w:type="gramStart"/>
        <w:r w:rsidR="00B4676F" w:rsidRPr="00B14238">
          <w:t>http</w:t>
        </w:r>
        <w:proofErr w:type="gramEnd"/>
        <w:r w:rsidR="00B4676F" w:rsidRPr="00B14238">
          <w:t>://en.wikipedia.org/wiki/GEH_statistic</w:t>
        </w:r>
        <w:r w:rsidR="00B4676F">
          <w:t>) vyhoví všechny hodnoty na řešené trati podmínce GEH&lt;5.</w:t>
        </w:r>
      </w:ins>
      <w:ins w:id="28" w:author="zdenek.melzer" w:date="2014-07-17T09:15:00Z">
        <w:r w:rsidR="00B4676F">
          <w:t>“</w:t>
        </w:r>
      </w:ins>
    </w:p>
    <w:p w:rsidR="00CD416F" w:rsidRPr="00EA7F78" w:rsidRDefault="00CD416F" w:rsidP="00C17B61">
      <w:pPr>
        <w:pStyle w:val="Odstavecseseznamem"/>
        <w:numPr>
          <w:ilvl w:val="1"/>
          <w:numId w:val="14"/>
        </w:numPr>
        <w:ind w:left="1418" w:hanging="284"/>
        <w:contextualSpacing w:val="0"/>
        <w:jc w:val="both"/>
        <w:rPr>
          <w:rFonts w:ascii="Arial" w:hAnsi="Arial"/>
          <w:color w:val="17365D" w:themeColor="text2" w:themeShade="BF"/>
        </w:rPr>
      </w:pPr>
    </w:p>
    <w:p w:rsidR="00CD416F" w:rsidRPr="00EA7F78" w:rsidRDefault="00020AB0" w:rsidP="00C17B61">
      <w:pPr>
        <w:pStyle w:val="Odstavecseseznamem"/>
        <w:numPr>
          <w:ilvl w:val="1"/>
          <w:numId w:val="14"/>
        </w:numPr>
        <w:ind w:left="1418" w:hanging="284"/>
        <w:contextualSpacing w:val="0"/>
        <w:jc w:val="both"/>
        <w:rPr>
          <w:rFonts w:ascii="Arial" w:hAnsi="Arial"/>
          <w:color w:val="17365D" w:themeColor="text2" w:themeShade="BF"/>
        </w:rPr>
      </w:pPr>
      <w:r>
        <w:rPr>
          <w:rFonts w:ascii="Arial" w:hAnsi="Arial"/>
          <w:color w:val="17365D" w:themeColor="text2" w:themeShade="BF"/>
        </w:rPr>
        <w:t>dalších doplněných údajů o síti, dalšího zónování,</w:t>
      </w:r>
      <w:ins w:id="29" w:author="zdenek.melzer" w:date="2014-07-17T09:17:00Z">
        <w:r w:rsidR="00B4676F">
          <w:rPr>
            <w:rFonts w:ascii="Arial" w:hAnsi="Arial"/>
            <w:color w:val="17365D" w:themeColor="text2" w:themeShade="BF"/>
          </w:rPr>
          <w:t xml:space="preserve"> </w:t>
        </w:r>
        <w:proofErr w:type="gramStart"/>
        <w:r w:rsidR="00B4676F">
          <w:rPr>
            <w:rFonts w:ascii="Arial" w:hAnsi="Arial"/>
            <w:color w:val="17365D" w:themeColor="text2" w:themeShade="BF"/>
          </w:rPr>
          <w:t>viz. kapitola</w:t>
        </w:r>
        <w:proofErr w:type="gramEnd"/>
        <w:r w:rsidR="00B4676F">
          <w:rPr>
            <w:rFonts w:ascii="Arial" w:hAnsi="Arial"/>
            <w:color w:val="17365D" w:themeColor="text2" w:themeShade="BF"/>
          </w:rPr>
          <w:t xml:space="preserve"> 3.7:</w:t>
        </w:r>
      </w:ins>
      <w:r>
        <w:rPr>
          <w:rFonts w:ascii="Arial" w:hAnsi="Arial"/>
          <w:color w:val="17365D" w:themeColor="text2" w:themeShade="BF"/>
        </w:rPr>
        <w:t xml:space="preserve"> </w:t>
      </w:r>
      <w:ins w:id="30" w:author="zdenek.melzer" w:date="2014-07-17T09:18:00Z">
        <w:r w:rsidR="00B4676F">
          <w:rPr>
            <w:rFonts w:ascii="Arial" w:hAnsi="Arial"/>
            <w:color w:val="17365D" w:themeColor="text2" w:themeShade="BF"/>
          </w:rPr>
          <w:t>„</w:t>
        </w:r>
      </w:ins>
      <w:ins w:id="31" w:author="zdenek.melzer" w:date="2014-07-17T09:17:00Z">
        <w:r w:rsidR="00B4676F">
          <w:t>Dále byla napojena regionální místa zastavení na zonální strukturu.</w:t>
        </w:r>
      </w:ins>
      <w:ins w:id="32" w:author="zdenek.melzer" w:date="2014-07-17T09:18:00Z">
        <w:r w:rsidR="00B4676F">
          <w:t>“</w:t>
        </w:r>
      </w:ins>
    </w:p>
    <w:p w:rsidR="00CD416F" w:rsidRPr="00EA7F78" w:rsidRDefault="00020AB0" w:rsidP="00C17B61">
      <w:pPr>
        <w:pStyle w:val="Odstavecseseznamem"/>
        <w:numPr>
          <w:ilvl w:val="1"/>
          <w:numId w:val="14"/>
        </w:numPr>
        <w:ind w:left="1418" w:hanging="284"/>
        <w:contextualSpacing w:val="0"/>
        <w:jc w:val="both"/>
        <w:rPr>
          <w:rFonts w:ascii="Arial" w:hAnsi="Arial"/>
          <w:color w:val="17365D" w:themeColor="text2" w:themeShade="BF"/>
        </w:rPr>
      </w:pPr>
      <w:r>
        <w:rPr>
          <w:rFonts w:ascii="Arial" w:hAnsi="Arial"/>
          <w:color w:val="17365D" w:themeColor="text2" w:themeShade="BF"/>
        </w:rPr>
        <w:t>rozsah použitého modelu (celonárodní model, jeho část atd.),</w:t>
      </w:r>
      <w:ins w:id="33" w:author="zdenek.melzer" w:date="2014-07-17T09:18:00Z">
        <w:r w:rsidR="00B4676F">
          <w:rPr>
            <w:rFonts w:ascii="Arial" w:hAnsi="Arial"/>
            <w:color w:val="17365D" w:themeColor="text2" w:themeShade="BF"/>
          </w:rPr>
          <w:t xml:space="preserve"> </w:t>
        </w:r>
        <w:proofErr w:type="gramStart"/>
        <w:r w:rsidR="00B4676F">
          <w:rPr>
            <w:rFonts w:ascii="Arial" w:hAnsi="Arial"/>
            <w:color w:val="17365D" w:themeColor="text2" w:themeShade="BF"/>
          </w:rPr>
          <w:t>viz. kapitola</w:t>
        </w:r>
        <w:proofErr w:type="gramEnd"/>
        <w:r w:rsidR="00B4676F">
          <w:rPr>
            <w:rFonts w:ascii="Arial" w:hAnsi="Arial"/>
            <w:color w:val="17365D" w:themeColor="text2" w:themeShade="BF"/>
          </w:rPr>
          <w:t xml:space="preserve"> 3.7: „</w:t>
        </w:r>
      </w:ins>
      <w:ins w:id="34" w:author="zdenek.melzer" w:date="2014-07-17T09:19:00Z">
        <w:r w:rsidR="00B4676F">
          <w:t xml:space="preserve">. Tento dopravní model je svým založením a strukturou kompatibilní se strategickým modelem ČR zpracovaným v rámci </w:t>
        </w:r>
        <w:r w:rsidR="00B4676F" w:rsidRPr="00B47ED5">
          <w:t>Dopravní</w:t>
        </w:r>
        <w:r w:rsidR="00B4676F">
          <w:t>ch</w:t>
        </w:r>
        <w:r w:rsidR="00B4676F" w:rsidRPr="00B47ED5">
          <w:t xml:space="preserve"> sektorov</w:t>
        </w:r>
        <w:r w:rsidR="00B4676F">
          <w:t>ých</w:t>
        </w:r>
        <w:r w:rsidR="00B4676F" w:rsidRPr="00B47ED5">
          <w:t xml:space="preserve"> strategi</w:t>
        </w:r>
        <w:r w:rsidR="00B4676F">
          <w:t>í.“</w:t>
        </w:r>
      </w:ins>
    </w:p>
    <w:p w:rsidR="00CD416F" w:rsidRDefault="00020AB0" w:rsidP="00C17B61">
      <w:pPr>
        <w:pStyle w:val="Odstavecseseznamem"/>
        <w:numPr>
          <w:ilvl w:val="1"/>
          <w:numId w:val="14"/>
        </w:numPr>
        <w:ind w:left="1418" w:hanging="284"/>
        <w:contextualSpacing w:val="0"/>
        <w:jc w:val="both"/>
        <w:rPr>
          <w:rFonts w:ascii="Arial" w:hAnsi="Arial"/>
          <w:color w:val="17365D" w:themeColor="text2" w:themeShade="BF"/>
        </w:rPr>
      </w:pPr>
      <w:r>
        <w:rPr>
          <w:rFonts w:ascii="Arial" w:hAnsi="Arial"/>
          <w:color w:val="17365D" w:themeColor="text2" w:themeShade="BF"/>
        </w:rPr>
        <w:t>modelování vlivu na automobilovou a autobusovou dopravu ve špičkách v Brně,</w:t>
      </w:r>
      <w:ins w:id="35" w:author="zdenek.melzer" w:date="2014-07-17T09:19:00Z">
        <w:r w:rsidR="00B4676F">
          <w:rPr>
            <w:rFonts w:ascii="Arial" w:hAnsi="Arial"/>
            <w:color w:val="17365D" w:themeColor="text2" w:themeShade="BF"/>
          </w:rPr>
          <w:t xml:space="preserve"> v</w:t>
        </w:r>
      </w:ins>
      <w:ins w:id="36" w:author="zdenek.melzer" w:date="2014-07-17T09:20:00Z">
        <w:r w:rsidR="00B4676F">
          <w:rPr>
            <w:rFonts w:ascii="Arial" w:hAnsi="Arial"/>
            <w:color w:val="17365D" w:themeColor="text2" w:themeShade="BF"/>
          </w:rPr>
          <w:t> </w:t>
        </w:r>
      </w:ins>
      <w:ins w:id="37" w:author="zdenek.melzer" w:date="2014-07-17T09:19:00Z">
        <w:r w:rsidR="00B4676F">
          <w:rPr>
            <w:rFonts w:ascii="Arial" w:hAnsi="Arial"/>
            <w:color w:val="17365D" w:themeColor="text2" w:themeShade="BF"/>
          </w:rPr>
          <w:t xml:space="preserve">modelu </w:t>
        </w:r>
      </w:ins>
      <w:ins w:id="38" w:author="zdenek.melzer" w:date="2014-07-17T09:20:00Z">
        <w:r w:rsidR="00B4676F">
          <w:rPr>
            <w:rFonts w:ascii="Arial" w:hAnsi="Arial"/>
            <w:color w:val="17365D" w:themeColor="text2" w:themeShade="BF"/>
          </w:rPr>
          <w:t>je zahrnuta denní variace dopravy</w:t>
        </w:r>
      </w:ins>
      <w:ins w:id="39" w:author="zdenek.melzer" w:date="2014-07-17T09:21:00Z">
        <w:r w:rsidR="00B4676F">
          <w:rPr>
            <w:rFonts w:ascii="Arial" w:hAnsi="Arial"/>
            <w:color w:val="17365D" w:themeColor="text2" w:themeShade="BF"/>
          </w:rPr>
          <w:t xml:space="preserve"> (poptávky)</w:t>
        </w:r>
      </w:ins>
      <w:ins w:id="40" w:author="zdenek.melzer" w:date="2014-07-17T09:20:00Z">
        <w:r w:rsidR="00B4676F">
          <w:rPr>
            <w:rFonts w:ascii="Arial" w:hAnsi="Arial"/>
            <w:color w:val="17365D" w:themeColor="text2" w:themeShade="BF"/>
          </w:rPr>
          <w:t xml:space="preserve">. </w:t>
        </w:r>
      </w:ins>
      <w:ins w:id="41" w:author="zdenek.melzer" w:date="2014-07-17T09:22:00Z">
        <w:r w:rsidR="00B4676F">
          <w:rPr>
            <w:rFonts w:ascii="Arial" w:hAnsi="Arial"/>
            <w:color w:val="17365D" w:themeColor="text2" w:themeShade="BF"/>
          </w:rPr>
          <w:t xml:space="preserve">Výstupem jsou </w:t>
        </w:r>
      </w:ins>
      <w:ins w:id="42" w:author="zdenek.melzer" w:date="2014-07-17T09:24:00Z">
        <w:r w:rsidR="008D425E">
          <w:rPr>
            <w:rFonts w:ascii="Arial" w:hAnsi="Arial"/>
            <w:color w:val="17365D" w:themeColor="text2" w:themeShade="BF"/>
          </w:rPr>
          <w:t xml:space="preserve">i do CBA jsou </w:t>
        </w:r>
      </w:ins>
      <w:ins w:id="43" w:author="zdenek.melzer" w:date="2014-07-17T09:22:00Z">
        <w:r w:rsidR="00B4676F">
          <w:rPr>
            <w:rFonts w:ascii="Arial" w:hAnsi="Arial"/>
            <w:color w:val="17365D" w:themeColor="text2" w:themeShade="BF"/>
          </w:rPr>
          <w:t xml:space="preserve">však průměrné hodnoty za den. </w:t>
        </w:r>
        <w:proofErr w:type="spellStart"/>
        <w:r w:rsidR="00B4676F">
          <w:rPr>
            <w:rFonts w:ascii="Arial" w:hAnsi="Arial"/>
            <w:color w:val="17365D" w:themeColor="text2" w:themeShade="BF"/>
          </w:rPr>
          <w:t>Vykazova</w:t>
        </w:r>
        <w:proofErr w:type="spellEnd"/>
        <w:r w:rsidR="00B4676F">
          <w:rPr>
            <w:rFonts w:ascii="Arial" w:hAnsi="Arial"/>
            <w:color w:val="17365D" w:themeColor="text2" w:themeShade="BF"/>
          </w:rPr>
          <w:t xml:space="preserve"> zatížení pro špičky by bylo dle našeho názoru na úkor</w:t>
        </w:r>
      </w:ins>
      <w:ins w:id="44" w:author="zdenek.melzer" w:date="2014-07-17T09:23:00Z">
        <w:r w:rsidR="00B4676F">
          <w:rPr>
            <w:rFonts w:ascii="Arial" w:hAnsi="Arial"/>
            <w:color w:val="17365D" w:themeColor="text2" w:themeShade="BF"/>
          </w:rPr>
          <w:t xml:space="preserve"> přehlednosti již tak velmi složité a obsáhlé studie.</w:t>
        </w:r>
      </w:ins>
      <w:ins w:id="45" w:author="zdenek.melzer" w:date="2014-07-17T09:24:00Z">
        <w:r w:rsidR="008D425E">
          <w:rPr>
            <w:rFonts w:ascii="Arial" w:hAnsi="Arial"/>
            <w:color w:val="17365D" w:themeColor="text2" w:themeShade="BF"/>
          </w:rPr>
          <w:t xml:space="preserve"> </w:t>
        </w:r>
      </w:ins>
    </w:p>
    <w:p w:rsidR="00CD416F" w:rsidRPr="00EA7F78" w:rsidRDefault="00F624C2" w:rsidP="00C17B61">
      <w:pPr>
        <w:pStyle w:val="Odstavecseseznamem"/>
        <w:numPr>
          <w:ilvl w:val="1"/>
          <w:numId w:val="14"/>
        </w:numPr>
        <w:ind w:left="1418" w:hanging="284"/>
        <w:contextualSpacing w:val="0"/>
        <w:jc w:val="both"/>
        <w:rPr>
          <w:rFonts w:ascii="Arial" w:hAnsi="Arial"/>
          <w:color w:val="17365D" w:themeColor="text2" w:themeShade="BF"/>
        </w:rPr>
      </w:pPr>
      <w:r>
        <w:rPr>
          <w:rFonts w:ascii="Arial" w:hAnsi="Arial"/>
          <w:color w:val="17365D" w:themeColor="text2" w:themeShade="BF"/>
        </w:rPr>
        <w:t xml:space="preserve">změny generalizovaného modelu nákladů a následná kalibrace – </w:t>
      </w:r>
      <w:proofErr w:type="gramStart"/>
      <w:r>
        <w:rPr>
          <w:rFonts w:ascii="Arial" w:hAnsi="Arial"/>
          <w:color w:val="17365D" w:themeColor="text2" w:themeShade="BF"/>
        </w:rPr>
        <w:t>například  zahrnutí</w:t>
      </w:r>
      <w:proofErr w:type="gramEnd"/>
      <w:r>
        <w:rPr>
          <w:rFonts w:ascii="Arial" w:hAnsi="Arial"/>
          <w:color w:val="17365D" w:themeColor="text2" w:themeShade="BF"/>
        </w:rPr>
        <w:t xml:space="preserve"> vlivu intervalů;</w:t>
      </w:r>
      <w:ins w:id="46" w:author="zdenek.melzer" w:date="2014-07-17T09:25:00Z">
        <w:r w:rsidR="008D425E">
          <w:rPr>
            <w:rFonts w:ascii="Arial" w:hAnsi="Arial"/>
            <w:color w:val="17365D" w:themeColor="text2" w:themeShade="BF"/>
          </w:rPr>
          <w:t xml:space="preserve"> bude doplněno</w:t>
        </w:r>
      </w:ins>
    </w:p>
    <w:p w:rsidR="00CD416F" w:rsidRPr="00EA7F78" w:rsidRDefault="000C4748" w:rsidP="00C17B61">
      <w:pPr>
        <w:pStyle w:val="Odstavecseseznamem"/>
        <w:numPr>
          <w:ilvl w:val="0"/>
          <w:numId w:val="26"/>
        </w:numPr>
        <w:spacing w:before="120" w:after="120"/>
        <w:ind w:left="1134" w:hanging="283"/>
        <w:contextualSpacing w:val="0"/>
        <w:jc w:val="both"/>
        <w:rPr>
          <w:rFonts w:ascii="Arial" w:hAnsi="Arial"/>
          <w:color w:val="17365D" w:themeColor="text2" w:themeShade="BF"/>
        </w:rPr>
      </w:pPr>
      <w:r>
        <w:rPr>
          <w:rFonts w:ascii="Arial" w:hAnsi="Arial"/>
          <w:color w:val="17365D" w:themeColor="text2" w:themeShade="BF"/>
        </w:rPr>
        <w:t>Vysvětlení toho, jak byly v modelu modálního posunu vypočteny cestovní doby a jejich změny pro přepravu, která modálním posunem prošla, dále ekonomická analýza pro jednotlivé druhy dopravy</w:t>
      </w:r>
    </w:p>
    <w:p w:rsidR="00CD416F" w:rsidRPr="00EA7F78" w:rsidRDefault="00020AB0" w:rsidP="00C17B61">
      <w:pPr>
        <w:pStyle w:val="Odstavecseseznamem"/>
        <w:numPr>
          <w:ilvl w:val="1"/>
          <w:numId w:val="14"/>
        </w:numPr>
        <w:ind w:left="1418" w:hanging="284"/>
        <w:contextualSpacing w:val="0"/>
        <w:jc w:val="both"/>
        <w:rPr>
          <w:rFonts w:ascii="Arial" w:hAnsi="Arial"/>
          <w:color w:val="17365D" w:themeColor="text2" w:themeShade="BF"/>
        </w:rPr>
      </w:pPr>
      <w:r>
        <w:rPr>
          <w:rFonts w:ascii="Arial" w:hAnsi="Arial"/>
          <w:color w:val="17365D" w:themeColor="text2" w:themeShade="BF"/>
        </w:rPr>
        <w:t xml:space="preserve">popis použitého modelu (vnímaných?) cestovních dob, </w:t>
      </w:r>
      <w:ins w:id="47" w:author="zdenek.melzer" w:date="2014-07-17T09:30:00Z">
        <w:r w:rsidR="00BC1197">
          <w:rPr>
            <w:rFonts w:ascii="Arial" w:hAnsi="Arial"/>
            <w:color w:val="17365D" w:themeColor="text2" w:themeShade="BF"/>
          </w:rPr>
          <w:t>Bude doplněno</w:t>
        </w:r>
      </w:ins>
    </w:p>
    <w:p w:rsidR="00CD416F" w:rsidRPr="00EA7F78" w:rsidRDefault="00020AB0" w:rsidP="00C17B61">
      <w:pPr>
        <w:pStyle w:val="Odstavecseseznamem"/>
        <w:numPr>
          <w:ilvl w:val="1"/>
          <w:numId w:val="14"/>
        </w:numPr>
        <w:ind w:left="1418" w:hanging="284"/>
        <w:contextualSpacing w:val="0"/>
        <w:jc w:val="both"/>
        <w:rPr>
          <w:rFonts w:ascii="Arial" w:hAnsi="Arial"/>
          <w:color w:val="17365D" w:themeColor="text2" w:themeShade="BF"/>
        </w:rPr>
      </w:pPr>
      <w:r>
        <w:rPr>
          <w:rFonts w:ascii="Arial" w:hAnsi="Arial"/>
          <w:color w:val="17365D" w:themeColor="text2" w:themeShade="BF"/>
        </w:rPr>
        <w:t xml:space="preserve">samostatné nemodelované odhady cestovních dob automobilů atd. na základě výchozích a cílových bodů zjištěných modelem? </w:t>
      </w:r>
      <w:ins w:id="48" w:author="zdenek.melzer" w:date="2014-07-17T11:31:00Z">
        <w:r w:rsidR="00050530">
          <w:rPr>
            <w:rFonts w:ascii="Arial" w:hAnsi="Arial"/>
            <w:color w:val="17365D" w:themeColor="text2" w:themeShade="BF"/>
          </w:rPr>
          <w:t>B</w:t>
        </w:r>
      </w:ins>
      <w:ins w:id="49" w:author="zdenek.melzer" w:date="2014-07-17T09:31:00Z">
        <w:r w:rsidR="00BC1197">
          <w:rPr>
            <w:rFonts w:ascii="Arial" w:hAnsi="Arial"/>
            <w:color w:val="17365D" w:themeColor="text2" w:themeShade="BF"/>
          </w:rPr>
          <w:t>ude doplněno</w:t>
        </w:r>
      </w:ins>
      <w:ins w:id="50" w:author="zdenek.melzer" w:date="2014-07-17T09:34:00Z">
        <w:r w:rsidR="00C3565A">
          <w:rPr>
            <w:rFonts w:ascii="Arial" w:hAnsi="Arial"/>
            <w:color w:val="17365D" w:themeColor="text2" w:themeShade="BF"/>
          </w:rPr>
          <w:t>.</w:t>
        </w:r>
      </w:ins>
    </w:p>
    <w:p w:rsidR="00CD416F" w:rsidRPr="00EA7F78" w:rsidRDefault="00020AB0" w:rsidP="00C17B61">
      <w:pPr>
        <w:pStyle w:val="Odstavecseseznamem"/>
        <w:numPr>
          <w:ilvl w:val="1"/>
          <w:numId w:val="14"/>
        </w:numPr>
        <w:ind w:left="1418" w:hanging="284"/>
        <w:contextualSpacing w:val="0"/>
        <w:jc w:val="both"/>
        <w:rPr>
          <w:rFonts w:ascii="Arial" w:hAnsi="Arial"/>
          <w:color w:val="17365D" w:themeColor="text2" w:themeShade="BF"/>
        </w:rPr>
      </w:pPr>
      <w:r>
        <w:rPr>
          <w:rFonts w:ascii="Arial" w:hAnsi="Arial"/>
          <w:color w:val="17365D" w:themeColor="text2" w:themeShade="BF"/>
        </w:rPr>
        <w:t xml:space="preserve">byl zahrnut i docházkový čas, čekání/přestávky atd.? </w:t>
      </w:r>
      <w:ins w:id="51" w:author="zdenek.melzer" w:date="2014-07-17T09:31:00Z">
        <w:r w:rsidR="00BC1197">
          <w:rPr>
            <w:rFonts w:ascii="Arial" w:hAnsi="Arial"/>
            <w:color w:val="17365D" w:themeColor="text2" w:themeShade="BF"/>
          </w:rPr>
          <w:t>Ano byl</w:t>
        </w:r>
      </w:ins>
    </w:p>
    <w:p w:rsidR="00CD416F" w:rsidRPr="00EA7F78" w:rsidRDefault="00020AB0" w:rsidP="00C17B61">
      <w:pPr>
        <w:pStyle w:val="Odstavecseseznamem"/>
        <w:numPr>
          <w:ilvl w:val="1"/>
          <w:numId w:val="14"/>
        </w:numPr>
        <w:ind w:left="1418" w:hanging="284"/>
        <w:contextualSpacing w:val="0"/>
        <w:jc w:val="both"/>
        <w:rPr>
          <w:rFonts w:ascii="Arial" w:hAnsi="Arial"/>
          <w:color w:val="17365D" w:themeColor="text2" w:themeShade="BF"/>
        </w:rPr>
      </w:pPr>
      <w:r>
        <w:rPr>
          <w:rFonts w:ascii="Arial" w:hAnsi="Arial"/>
          <w:color w:val="17365D" w:themeColor="text2" w:themeShade="BF"/>
        </w:rPr>
        <w:t xml:space="preserve">byl zahrnut i vliv dopravních zácp na cestovní dobu automobilů a autobusů v </w:t>
      </w:r>
      <w:del w:id="52" w:author="zdenek.melzer" w:date="2014-07-17T09:32:00Z">
        <w:r w:rsidDel="00BC1197">
          <w:rPr>
            <w:rFonts w:ascii="Arial" w:hAnsi="Arial"/>
            <w:color w:val="17365D" w:themeColor="text2" w:themeShade="BF"/>
          </w:rPr>
          <w:delText xml:space="preserve">Plzni </w:delText>
        </w:r>
      </w:del>
      <w:ins w:id="53" w:author="zdenek.melzer" w:date="2014-07-17T09:32:00Z">
        <w:r w:rsidR="00BC1197">
          <w:rPr>
            <w:rFonts w:ascii="Arial" w:hAnsi="Arial"/>
            <w:color w:val="17365D" w:themeColor="text2" w:themeShade="BF"/>
          </w:rPr>
          <w:t>Brně</w:t>
        </w:r>
        <w:r w:rsidR="00BC1197" w:rsidRPr="00BC1197">
          <w:rPr>
            <w:rFonts w:ascii="Arial" w:hAnsi="Arial"/>
            <w:color w:val="17365D" w:themeColor="text2" w:themeShade="BF"/>
          </w:rPr>
          <w:sym w:font="Wingdings" w:char="F04A"/>
        </w:r>
      </w:ins>
      <w:r>
        <w:rPr>
          <w:rFonts w:ascii="Arial" w:hAnsi="Arial"/>
          <w:color w:val="17365D" w:themeColor="text2" w:themeShade="BF"/>
        </w:rPr>
        <w:t>[sic]?</w:t>
      </w:r>
      <w:ins w:id="54" w:author="zdenek.melzer" w:date="2014-07-17T09:32:00Z">
        <w:r w:rsidR="00BC1197">
          <w:rPr>
            <w:rFonts w:ascii="Arial" w:hAnsi="Arial"/>
            <w:color w:val="17365D" w:themeColor="text2" w:themeShade="BF"/>
          </w:rPr>
          <w:t xml:space="preserve"> Ano byl u automobilů, autobusy se ř</w:t>
        </w:r>
      </w:ins>
      <w:ins w:id="55" w:author="zdenek.melzer" w:date="2014-07-17T13:38:00Z">
        <w:r w:rsidR="00F7043C">
          <w:rPr>
            <w:rFonts w:ascii="Arial" w:hAnsi="Arial"/>
            <w:color w:val="17365D" w:themeColor="text2" w:themeShade="BF"/>
          </w:rPr>
          <w:t>í</w:t>
        </w:r>
      </w:ins>
      <w:ins w:id="56" w:author="zdenek.melzer" w:date="2014-07-17T09:33:00Z">
        <w:r w:rsidR="00BC1197">
          <w:rPr>
            <w:rFonts w:ascii="Arial" w:hAnsi="Arial"/>
            <w:color w:val="17365D" w:themeColor="text2" w:themeShade="BF"/>
          </w:rPr>
          <w:t>dí podle j</w:t>
        </w:r>
      </w:ins>
      <w:ins w:id="57" w:author="zdenek.melzer" w:date="2014-07-17T13:38:00Z">
        <w:r w:rsidR="00F7043C">
          <w:rPr>
            <w:rFonts w:ascii="Arial" w:hAnsi="Arial"/>
            <w:color w:val="17365D" w:themeColor="text2" w:themeShade="BF"/>
          </w:rPr>
          <w:t>í</w:t>
        </w:r>
      </w:ins>
      <w:ins w:id="58" w:author="zdenek.melzer" w:date="2014-07-17T09:33:00Z">
        <w:r w:rsidR="00BC1197">
          <w:rPr>
            <w:rFonts w:ascii="Arial" w:hAnsi="Arial"/>
            <w:color w:val="17365D" w:themeColor="text2" w:themeShade="BF"/>
          </w:rPr>
          <w:t>zdního řádu.</w:t>
        </w:r>
      </w:ins>
    </w:p>
    <w:p w:rsidR="00913548" w:rsidRDefault="000C4748" w:rsidP="00C17B61">
      <w:pPr>
        <w:pStyle w:val="Odstavecseseznamem"/>
        <w:numPr>
          <w:ilvl w:val="0"/>
          <w:numId w:val="26"/>
        </w:numPr>
        <w:spacing w:before="120" w:after="120"/>
        <w:ind w:left="1134" w:hanging="283"/>
        <w:contextualSpacing w:val="0"/>
        <w:jc w:val="both"/>
        <w:rPr>
          <w:rFonts w:ascii="Arial" w:hAnsi="Arial"/>
          <w:color w:val="17365D" w:themeColor="text2" w:themeShade="BF"/>
        </w:rPr>
      </w:pPr>
      <w:r>
        <w:rPr>
          <w:rFonts w:ascii="Arial" w:hAnsi="Arial"/>
          <w:color w:val="17365D" w:themeColor="text2" w:themeShade="BF"/>
        </w:rPr>
        <w:t>Srozumitelnější vysvětlení složení a metod výpočtu a kalibrace citlivosti výpočtu nově vzniklých přeprav (delší cesty, častější cesty, jiné druhy, přeprava vstupující z oblastí mimo rozsah modelu?);</w:t>
      </w:r>
      <w:ins w:id="59" w:author="zdenek.melzer" w:date="2014-07-17T09:33:00Z">
        <w:r w:rsidR="00BC1197">
          <w:rPr>
            <w:rFonts w:ascii="Arial" w:hAnsi="Arial"/>
            <w:color w:val="17365D" w:themeColor="text2" w:themeShade="BF"/>
          </w:rPr>
          <w:t xml:space="preserve"> Bude dopln</w:t>
        </w:r>
      </w:ins>
      <w:ins w:id="60" w:author="zdenek.melzer" w:date="2014-07-17T09:34:00Z">
        <w:r w:rsidR="00C3565A">
          <w:rPr>
            <w:rFonts w:ascii="Arial" w:hAnsi="Arial"/>
            <w:color w:val="17365D" w:themeColor="text2" w:themeShade="BF"/>
          </w:rPr>
          <w:t>ěn</w:t>
        </w:r>
      </w:ins>
      <w:ins w:id="61" w:author="zdenek.melzer" w:date="2014-07-17T09:33:00Z">
        <w:r w:rsidR="00BC1197">
          <w:rPr>
            <w:rFonts w:ascii="Arial" w:hAnsi="Arial"/>
            <w:color w:val="17365D" w:themeColor="text2" w:themeShade="BF"/>
          </w:rPr>
          <w:t>o</w:t>
        </w:r>
      </w:ins>
      <w:ins w:id="62" w:author="zdenek.melzer" w:date="2014-07-17T09:34:00Z">
        <w:r w:rsidR="00C3565A">
          <w:rPr>
            <w:rFonts w:ascii="Arial" w:hAnsi="Arial"/>
            <w:color w:val="17365D" w:themeColor="text2" w:themeShade="BF"/>
          </w:rPr>
          <w:t>.</w:t>
        </w:r>
      </w:ins>
    </w:p>
    <w:p w:rsidR="00CD416F" w:rsidRDefault="000C4748" w:rsidP="00C17B61">
      <w:pPr>
        <w:pStyle w:val="Odstavecseseznamem"/>
        <w:numPr>
          <w:ilvl w:val="0"/>
          <w:numId w:val="26"/>
        </w:numPr>
        <w:spacing w:before="120" w:after="120"/>
        <w:ind w:left="1134" w:hanging="283"/>
        <w:contextualSpacing w:val="0"/>
        <w:jc w:val="both"/>
        <w:rPr>
          <w:rFonts w:ascii="Arial" w:hAnsi="Arial"/>
          <w:color w:val="17365D" w:themeColor="text2" w:themeShade="BF"/>
        </w:rPr>
      </w:pPr>
      <w:r>
        <w:rPr>
          <w:rFonts w:ascii="Arial" w:hAnsi="Arial"/>
          <w:color w:val="17365D" w:themeColor="text2" w:themeShade="BF"/>
        </w:rPr>
        <w:t>Schémata zobrazující aktuální síť a objem autobusové dopravy, samostatně pro dálkovou a regionální dopravu, a upravenou nabídku autobusů pro různé varianty projektu (tak, jak je předpokládána v ekonomické analýze);</w:t>
      </w:r>
      <w:ins w:id="63" w:author="zdenek.melzer" w:date="2014-07-17T11:23:00Z">
        <w:r w:rsidR="00B07ECF">
          <w:rPr>
            <w:rFonts w:ascii="Arial" w:hAnsi="Arial"/>
            <w:color w:val="17365D" w:themeColor="text2" w:themeShade="BF"/>
          </w:rPr>
          <w:t xml:space="preserve"> </w:t>
        </w:r>
      </w:ins>
      <w:ins w:id="64" w:author="zdenek.melzer" w:date="2014-07-17T11:33:00Z">
        <w:r w:rsidR="00AE5A63">
          <w:rPr>
            <w:rFonts w:ascii="Arial" w:hAnsi="Arial"/>
            <w:color w:val="17365D" w:themeColor="text2" w:themeShade="BF"/>
          </w:rPr>
          <w:t>Může být doplněno sch</w:t>
        </w:r>
      </w:ins>
      <w:ins w:id="65" w:author="zdenek.melzer" w:date="2014-07-17T13:38:00Z">
        <w:r w:rsidR="00F7043C">
          <w:rPr>
            <w:rFonts w:ascii="Arial" w:hAnsi="Arial"/>
            <w:color w:val="17365D" w:themeColor="text2" w:themeShade="BF"/>
          </w:rPr>
          <w:t>é</w:t>
        </w:r>
      </w:ins>
      <w:ins w:id="66" w:author="zdenek.melzer" w:date="2014-07-17T11:33:00Z">
        <w:r w:rsidR="00AE5A63">
          <w:rPr>
            <w:rFonts w:ascii="Arial" w:hAnsi="Arial"/>
            <w:color w:val="17365D" w:themeColor="text2" w:themeShade="BF"/>
          </w:rPr>
          <w:t xml:space="preserve">ma stávajícího vedení linek z podkladů </w:t>
        </w:r>
        <w:proofErr w:type="spellStart"/>
        <w:r w:rsidR="00AE5A63">
          <w:rPr>
            <w:rFonts w:ascii="Arial" w:hAnsi="Arial"/>
            <w:color w:val="17365D" w:themeColor="text2" w:themeShade="BF"/>
          </w:rPr>
          <w:t>Kordisu</w:t>
        </w:r>
        <w:proofErr w:type="spellEnd"/>
        <w:r w:rsidR="00AE5A63">
          <w:rPr>
            <w:rFonts w:ascii="Arial" w:hAnsi="Arial"/>
            <w:color w:val="17365D" w:themeColor="text2" w:themeShade="BF"/>
          </w:rPr>
          <w:t>. Výhledová s</w:t>
        </w:r>
      </w:ins>
      <w:ins w:id="67" w:author="zdenek.melzer" w:date="2014-07-17T11:23:00Z">
        <w:r w:rsidR="00B07ECF">
          <w:rPr>
            <w:rFonts w:ascii="Arial" w:hAnsi="Arial"/>
            <w:color w:val="17365D" w:themeColor="text2" w:themeShade="BF"/>
          </w:rPr>
          <w:t>ch</w:t>
        </w:r>
      </w:ins>
      <w:ins w:id="68" w:author="zdenek.melzer" w:date="2014-07-17T13:38:00Z">
        <w:r w:rsidR="00F7043C">
          <w:rPr>
            <w:rFonts w:ascii="Arial" w:hAnsi="Arial"/>
            <w:color w:val="17365D" w:themeColor="text2" w:themeShade="BF"/>
          </w:rPr>
          <w:t>é</w:t>
        </w:r>
      </w:ins>
      <w:ins w:id="69" w:author="zdenek.melzer" w:date="2014-07-17T11:23:00Z">
        <w:r w:rsidR="00B07ECF">
          <w:rPr>
            <w:rFonts w:ascii="Arial" w:hAnsi="Arial"/>
            <w:color w:val="17365D" w:themeColor="text2" w:themeShade="BF"/>
          </w:rPr>
          <w:t xml:space="preserve">mata nejsou nutná stav linkové </w:t>
        </w:r>
      </w:ins>
      <w:ins w:id="70" w:author="zdenek.melzer" w:date="2014-07-17T11:27:00Z">
        <w:r w:rsidR="00B07ECF">
          <w:rPr>
            <w:rFonts w:ascii="Arial" w:hAnsi="Arial"/>
            <w:color w:val="17365D" w:themeColor="text2" w:themeShade="BF"/>
          </w:rPr>
          <w:t xml:space="preserve">autobusové </w:t>
        </w:r>
      </w:ins>
      <w:ins w:id="71" w:author="zdenek.melzer" w:date="2014-07-17T11:23:00Z">
        <w:r w:rsidR="00B07ECF">
          <w:rPr>
            <w:rFonts w:ascii="Arial" w:hAnsi="Arial"/>
            <w:color w:val="17365D" w:themeColor="text2" w:themeShade="BF"/>
          </w:rPr>
          <w:t xml:space="preserve">dopravy </w:t>
        </w:r>
        <w:proofErr w:type="gramStart"/>
        <w:r w:rsidR="00B07ECF">
          <w:rPr>
            <w:rFonts w:ascii="Arial" w:hAnsi="Arial"/>
            <w:color w:val="17365D" w:themeColor="text2" w:themeShade="BF"/>
          </w:rPr>
          <w:t>je</w:t>
        </w:r>
        <w:proofErr w:type="gramEnd"/>
        <w:r w:rsidR="00B07ECF">
          <w:rPr>
            <w:rFonts w:ascii="Arial" w:hAnsi="Arial"/>
            <w:color w:val="17365D" w:themeColor="text2" w:themeShade="BF"/>
          </w:rPr>
          <w:t xml:space="preserve"> shodný pro variantu s</w:t>
        </w:r>
      </w:ins>
      <w:ins w:id="72" w:author="zdenek.melzer" w:date="2014-07-17T11:30:00Z">
        <w:r w:rsidR="00EF24E8">
          <w:rPr>
            <w:rFonts w:ascii="Arial" w:hAnsi="Arial"/>
            <w:color w:val="17365D" w:themeColor="text2" w:themeShade="BF"/>
          </w:rPr>
          <w:t> </w:t>
        </w:r>
      </w:ins>
      <w:ins w:id="73" w:author="zdenek.melzer" w:date="2014-07-17T11:23:00Z">
        <w:r w:rsidR="00B07ECF">
          <w:rPr>
            <w:rFonts w:ascii="Arial" w:hAnsi="Arial"/>
            <w:color w:val="17365D" w:themeColor="text2" w:themeShade="BF"/>
          </w:rPr>
          <w:t>projektem</w:t>
        </w:r>
      </w:ins>
      <w:ins w:id="74" w:author="zdenek.melzer" w:date="2014-07-17T11:30:00Z">
        <w:r w:rsidR="00EF24E8">
          <w:rPr>
            <w:rFonts w:ascii="Arial" w:hAnsi="Arial"/>
            <w:color w:val="17365D" w:themeColor="text2" w:themeShade="BF"/>
          </w:rPr>
          <w:t xml:space="preserve"> i bez projektu</w:t>
        </w:r>
      </w:ins>
      <w:ins w:id="75" w:author="zdenek.melzer" w:date="2014-07-17T11:23:00Z">
        <w:r w:rsidR="00B07ECF">
          <w:rPr>
            <w:rFonts w:ascii="Arial" w:hAnsi="Arial"/>
            <w:color w:val="17365D" w:themeColor="text2" w:themeShade="BF"/>
          </w:rPr>
          <w:t xml:space="preserve"> </w:t>
        </w:r>
      </w:ins>
      <w:ins w:id="76" w:author="zdenek.melzer" w:date="2014-07-17T11:28:00Z">
        <w:r w:rsidR="00B07ECF">
          <w:rPr>
            <w:rFonts w:ascii="Arial" w:hAnsi="Arial"/>
            <w:color w:val="17365D" w:themeColor="text2" w:themeShade="BF"/>
          </w:rPr>
          <w:t>s výjimkou zrušení linky 107</w:t>
        </w:r>
      </w:ins>
      <w:ins w:id="77" w:author="zdenek.melzer" w:date="2014-07-17T11:34:00Z">
        <w:r w:rsidR="00AE5A63">
          <w:rPr>
            <w:rFonts w:ascii="Arial" w:hAnsi="Arial"/>
            <w:color w:val="17365D" w:themeColor="text2" w:themeShade="BF"/>
          </w:rPr>
          <w:t xml:space="preserve"> v projektovém stavu.</w:t>
        </w:r>
      </w:ins>
    </w:p>
    <w:p w:rsidR="00CD416F" w:rsidRDefault="000C4748" w:rsidP="00C17B61">
      <w:pPr>
        <w:pStyle w:val="Odstavecseseznamem"/>
        <w:numPr>
          <w:ilvl w:val="0"/>
          <w:numId w:val="26"/>
        </w:numPr>
        <w:spacing w:before="120" w:after="120"/>
        <w:ind w:left="1134" w:hanging="283"/>
        <w:contextualSpacing w:val="0"/>
        <w:jc w:val="both"/>
        <w:rPr>
          <w:rFonts w:ascii="Arial" w:hAnsi="Arial"/>
          <w:color w:val="17365D" w:themeColor="text2" w:themeShade="BF"/>
        </w:rPr>
      </w:pPr>
      <w:r>
        <w:rPr>
          <w:rFonts w:ascii="Arial" w:hAnsi="Arial"/>
          <w:color w:val="17365D" w:themeColor="text2" w:themeShade="BF"/>
        </w:rPr>
        <w:t>Schémata zobrazující budoucí vývoj silniční sítě v Brně a v jeho okolí a v dálkové dopravě;</w:t>
      </w:r>
      <w:ins w:id="78" w:author="zdenek.melzer" w:date="2014-07-17T11:34:00Z">
        <w:r w:rsidR="00AE5A63">
          <w:rPr>
            <w:rFonts w:ascii="Arial" w:hAnsi="Arial"/>
            <w:color w:val="17365D" w:themeColor="text2" w:themeShade="BF"/>
          </w:rPr>
          <w:t xml:space="preserve"> bude doplněno.</w:t>
        </w:r>
      </w:ins>
    </w:p>
    <w:p w:rsidR="00CD416F" w:rsidRDefault="000C4748" w:rsidP="00C17B61">
      <w:pPr>
        <w:pStyle w:val="Odstavecseseznamem"/>
        <w:numPr>
          <w:ilvl w:val="0"/>
          <w:numId w:val="26"/>
        </w:numPr>
        <w:spacing w:before="120" w:after="120"/>
        <w:ind w:left="1134" w:hanging="283"/>
        <w:contextualSpacing w:val="0"/>
        <w:jc w:val="both"/>
        <w:rPr>
          <w:rFonts w:ascii="Arial" w:hAnsi="Arial"/>
          <w:color w:val="17365D" w:themeColor="text2" w:themeShade="BF"/>
        </w:rPr>
      </w:pPr>
      <w:r>
        <w:rPr>
          <w:rFonts w:ascii="Arial" w:hAnsi="Arial"/>
          <w:color w:val="17365D" w:themeColor="text2" w:themeShade="BF"/>
        </w:rPr>
        <w:t>Frekvence cestujících ve stanicích pro variantu bez projektu a pro jednotlivé varianty projektu i v budoucích letech a nejenom v současnosti (řada stanic je dnes velmi málo využívána možná částečně kvůli nedostatku regionálních osobních vlaků);</w:t>
      </w:r>
      <w:ins w:id="79" w:author="zdenek.melzer" w:date="2014-07-17T11:35:00Z">
        <w:r w:rsidR="00AE5A63">
          <w:rPr>
            <w:rFonts w:ascii="Arial" w:hAnsi="Arial"/>
            <w:color w:val="17365D" w:themeColor="text2" w:themeShade="BF"/>
          </w:rPr>
          <w:t xml:space="preserve"> bude doplněno</w:t>
        </w:r>
      </w:ins>
    </w:p>
    <w:p w:rsidR="00CD416F" w:rsidRPr="00EA7F78" w:rsidRDefault="000C4748" w:rsidP="00C17B61">
      <w:pPr>
        <w:pStyle w:val="Odstavecseseznamem"/>
        <w:numPr>
          <w:ilvl w:val="0"/>
          <w:numId w:val="26"/>
        </w:numPr>
        <w:spacing w:before="120" w:after="120"/>
        <w:ind w:left="1134" w:hanging="283"/>
        <w:contextualSpacing w:val="0"/>
        <w:jc w:val="both"/>
        <w:rPr>
          <w:rFonts w:ascii="Arial" w:hAnsi="Arial"/>
          <w:color w:val="17365D" w:themeColor="text2" w:themeShade="BF"/>
        </w:rPr>
      </w:pPr>
      <w:r>
        <w:rPr>
          <w:rFonts w:ascii="Arial" w:hAnsi="Arial"/>
          <w:color w:val="17365D" w:themeColor="text2" w:themeShade="BF"/>
        </w:rPr>
        <w:lastRenderedPageBreak/>
        <w:t xml:space="preserve">Tabulka, v níž by byly rozepsány hlavní (agregované) směry </w:t>
      </w:r>
      <w:proofErr w:type="gramStart"/>
      <w:r>
        <w:rPr>
          <w:rFonts w:ascii="Arial" w:hAnsi="Arial"/>
          <w:color w:val="17365D" w:themeColor="text2" w:themeShade="BF"/>
        </w:rPr>
        <w:t>start–cíl</w:t>
      </w:r>
      <w:proofErr w:type="gramEnd"/>
      <w:r>
        <w:rPr>
          <w:rFonts w:ascii="Arial" w:hAnsi="Arial"/>
          <w:color w:val="17365D" w:themeColor="text2" w:themeShade="BF"/>
        </w:rPr>
        <w:t xml:space="preserve"> ve variantě bez projektu a při realizaci jednotlivých variant tak, jak byly použity v ekonomické analýze (včetně hlavních směrů dojíždění, dálkových směrů atd.);</w:t>
      </w:r>
      <w:ins w:id="80" w:author="zdenek.melzer" w:date="2014-07-17T11:38:00Z">
        <w:r w:rsidR="00AE5A63">
          <w:rPr>
            <w:rFonts w:ascii="Arial" w:hAnsi="Arial"/>
            <w:color w:val="17365D" w:themeColor="text2" w:themeShade="BF"/>
          </w:rPr>
          <w:t xml:space="preserve"> </w:t>
        </w:r>
      </w:ins>
      <w:ins w:id="81" w:author="zdenek.melzer" w:date="2014-07-17T11:41:00Z">
        <w:r w:rsidR="005555E4">
          <w:rPr>
            <w:rFonts w:ascii="Arial" w:hAnsi="Arial"/>
            <w:color w:val="17365D" w:themeColor="text2" w:themeShade="BF"/>
          </w:rPr>
          <w:t>mohou být vybrány hlavní</w:t>
        </w:r>
      </w:ins>
      <w:ins w:id="82" w:author="zdenek.melzer" w:date="2014-07-17T11:42:00Z">
        <w:r w:rsidR="005555E4">
          <w:rPr>
            <w:rFonts w:ascii="Arial" w:hAnsi="Arial"/>
            <w:color w:val="17365D" w:themeColor="text2" w:themeShade="BF"/>
          </w:rPr>
          <w:t xml:space="preserve"> OD vztahy</w:t>
        </w:r>
      </w:ins>
      <w:ins w:id="83" w:author="zdenek.melzer" w:date="2014-07-17T11:43:00Z">
        <w:r w:rsidR="005555E4">
          <w:rPr>
            <w:rFonts w:ascii="Arial" w:hAnsi="Arial"/>
            <w:color w:val="17365D" w:themeColor="text2" w:themeShade="BF"/>
          </w:rPr>
          <w:t xml:space="preserve"> s nejvyššími objemy převedené dopravy. To však nezahrnuje celkovou převedenou dopravu, která je tvořena mnoha vztahy s</w:t>
        </w:r>
      </w:ins>
      <w:ins w:id="84" w:author="zdenek.melzer" w:date="2014-07-17T11:44:00Z">
        <w:r w:rsidR="005555E4">
          <w:rPr>
            <w:rFonts w:ascii="Arial" w:hAnsi="Arial"/>
            <w:color w:val="17365D" w:themeColor="text2" w:themeShade="BF"/>
          </w:rPr>
          <w:t> </w:t>
        </w:r>
      </w:ins>
      <w:ins w:id="85" w:author="zdenek.melzer" w:date="2014-07-17T11:43:00Z">
        <w:r w:rsidR="005555E4">
          <w:rPr>
            <w:rFonts w:ascii="Arial" w:hAnsi="Arial"/>
            <w:color w:val="17365D" w:themeColor="text2" w:themeShade="BF"/>
          </w:rPr>
          <w:t xml:space="preserve">nízkými </w:t>
        </w:r>
      </w:ins>
      <w:ins w:id="86" w:author="zdenek.melzer" w:date="2014-07-17T11:44:00Z">
        <w:r w:rsidR="005555E4">
          <w:rPr>
            <w:rFonts w:ascii="Arial" w:hAnsi="Arial"/>
            <w:color w:val="17365D" w:themeColor="text2" w:themeShade="BF"/>
          </w:rPr>
          <w:t>objemy.</w:t>
        </w:r>
      </w:ins>
      <w:ins w:id="87" w:author="zdenek.melzer" w:date="2014-07-17T11:42:00Z">
        <w:r w:rsidR="005555E4">
          <w:rPr>
            <w:rFonts w:ascii="Arial" w:hAnsi="Arial"/>
            <w:color w:val="17365D" w:themeColor="text2" w:themeShade="BF"/>
          </w:rPr>
          <w:t xml:space="preserve"> </w:t>
        </w:r>
      </w:ins>
    </w:p>
    <w:p w:rsidR="00CD416F" w:rsidRPr="00EA7F78" w:rsidRDefault="00020AB0" w:rsidP="00C17B61">
      <w:pPr>
        <w:pStyle w:val="Odstavecseseznamem"/>
        <w:numPr>
          <w:ilvl w:val="1"/>
          <w:numId w:val="14"/>
        </w:numPr>
        <w:ind w:left="1418" w:hanging="284"/>
        <w:contextualSpacing w:val="0"/>
        <w:jc w:val="both"/>
        <w:rPr>
          <w:rFonts w:ascii="Arial" w:hAnsi="Arial"/>
          <w:color w:val="17365D" w:themeColor="text2" w:themeShade="BF"/>
        </w:rPr>
      </w:pPr>
      <w:r>
        <w:rPr>
          <w:rFonts w:ascii="Arial" w:hAnsi="Arial"/>
          <w:color w:val="17365D" w:themeColor="text2" w:themeShade="BF"/>
        </w:rPr>
        <w:t xml:space="preserve">objem přepravy a modální rozdělení (autobus, automobil, vlak) pro směry </w:t>
      </w:r>
      <w:proofErr w:type="gramStart"/>
      <w:r>
        <w:rPr>
          <w:rFonts w:ascii="Arial" w:hAnsi="Arial"/>
          <w:color w:val="17365D" w:themeColor="text2" w:themeShade="BF"/>
        </w:rPr>
        <w:t>start–cíl</w:t>
      </w:r>
      <w:proofErr w:type="gramEnd"/>
      <w:r>
        <w:rPr>
          <w:rFonts w:ascii="Arial" w:hAnsi="Arial"/>
          <w:color w:val="17365D" w:themeColor="text2" w:themeShade="BF"/>
        </w:rPr>
        <w:t xml:space="preserve"> bez realizace projektu, modální posun pro jednotlivé varianty, objem nově vzniklých přeprav pro jednotlivé varianty,</w:t>
      </w:r>
    </w:p>
    <w:p w:rsidR="00045C67" w:rsidRDefault="00045C67" w:rsidP="00C17B61">
      <w:pPr>
        <w:pStyle w:val="Odstavecseseznamem"/>
        <w:numPr>
          <w:ilvl w:val="1"/>
          <w:numId w:val="14"/>
        </w:numPr>
        <w:ind w:left="1418" w:hanging="284"/>
        <w:contextualSpacing w:val="0"/>
        <w:jc w:val="both"/>
        <w:rPr>
          <w:rFonts w:ascii="Arial" w:hAnsi="Arial"/>
          <w:color w:val="17365D" w:themeColor="text2" w:themeShade="BF"/>
        </w:rPr>
      </w:pPr>
      <w:r>
        <w:rPr>
          <w:rFonts w:ascii="Arial" w:hAnsi="Arial"/>
          <w:color w:val="17365D" w:themeColor="text2" w:themeShade="BF"/>
        </w:rPr>
        <w:t xml:space="preserve">cestovní doby“ použité v ekonomické analýze pro jednotlivé druhy dopravy, </w:t>
      </w:r>
    </w:p>
    <w:p w:rsidR="00CD416F" w:rsidRDefault="00F624C2" w:rsidP="00C17B61">
      <w:pPr>
        <w:pStyle w:val="Odstavecseseznamem"/>
        <w:numPr>
          <w:ilvl w:val="1"/>
          <w:numId w:val="14"/>
        </w:numPr>
        <w:ind w:left="1418" w:hanging="284"/>
        <w:contextualSpacing w:val="0"/>
        <w:jc w:val="both"/>
        <w:rPr>
          <w:rFonts w:ascii="Arial" w:hAnsi="Arial"/>
          <w:color w:val="17365D" w:themeColor="text2" w:themeShade="BF"/>
        </w:rPr>
      </w:pPr>
      <w:r>
        <w:rPr>
          <w:rFonts w:ascii="Arial" w:hAnsi="Arial"/>
          <w:color w:val="17365D" w:themeColor="text2" w:themeShade="BF"/>
        </w:rPr>
        <w:t>„cestovní doby“ (nebo zobecněné náklady) použité pro výpočty modálního posunu pro jednotlivé druhy dopravy (pokud se liší od výše uvedených);</w:t>
      </w:r>
      <w:ins w:id="88" w:author="zdenek.melzer" w:date="2014-07-17T11:37:00Z">
        <w:r w:rsidR="00AE5A63">
          <w:rPr>
            <w:rFonts w:ascii="Arial" w:hAnsi="Arial"/>
            <w:color w:val="17365D" w:themeColor="text2" w:themeShade="BF"/>
          </w:rPr>
          <w:t xml:space="preserve"> bude doplněno</w:t>
        </w:r>
      </w:ins>
    </w:p>
    <w:p w:rsidR="00045C67" w:rsidRDefault="00045C67" w:rsidP="00045C67">
      <w:pPr>
        <w:pStyle w:val="Odstavecseseznamem"/>
        <w:numPr>
          <w:ilvl w:val="0"/>
          <w:numId w:val="26"/>
        </w:numPr>
        <w:spacing w:before="120" w:after="120"/>
        <w:ind w:left="1134" w:hanging="283"/>
        <w:contextualSpacing w:val="0"/>
        <w:jc w:val="both"/>
        <w:rPr>
          <w:rFonts w:ascii="Arial" w:hAnsi="Arial"/>
          <w:color w:val="17365D" w:themeColor="text2" w:themeShade="BF"/>
        </w:rPr>
      </w:pPr>
      <w:r>
        <w:rPr>
          <w:rFonts w:ascii="Arial" w:hAnsi="Arial"/>
          <w:color w:val="17365D" w:themeColor="text2" w:themeShade="BF"/>
        </w:rPr>
        <w:t>Dopravní mapy (s uvedenými číselnými údaji) zobrazující dopravní toky pro vlaky, autobusy a individuální dopravu v současném stavu, bez realizace projektu a pro jednotlivé varianty projektu a zahrnující celou (podstatně) ovlivněnou síť včetně vzdálenějších dálkových směrů;</w:t>
      </w:r>
      <w:ins w:id="89" w:author="zdenek.melzer" w:date="2014-07-17T11:46:00Z">
        <w:r w:rsidR="005555E4">
          <w:rPr>
            <w:rFonts w:ascii="Arial" w:hAnsi="Arial"/>
            <w:color w:val="17365D" w:themeColor="text2" w:themeShade="BF"/>
          </w:rPr>
          <w:t xml:space="preserve"> bude doplněno</w:t>
        </w:r>
      </w:ins>
    </w:p>
    <w:p w:rsidR="00045C67" w:rsidRDefault="00045C67" w:rsidP="00045C67">
      <w:pPr>
        <w:pStyle w:val="Odstavecseseznamem"/>
        <w:numPr>
          <w:ilvl w:val="0"/>
          <w:numId w:val="26"/>
        </w:numPr>
        <w:spacing w:before="120" w:after="120"/>
        <w:ind w:left="1134" w:hanging="283"/>
        <w:contextualSpacing w:val="0"/>
        <w:jc w:val="both"/>
        <w:rPr>
          <w:rFonts w:ascii="Arial" w:hAnsi="Arial"/>
          <w:color w:val="17365D" w:themeColor="text2" w:themeShade="BF"/>
        </w:rPr>
      </w:pPr>
      <w:r>
        <w:rPr>
          <w:rFonts w:ascii="Arial" w:hAnsi="Arial"/>
          <w:color w:val="17365D" w:themeColor="text2" w:themeShade="BF"/>
        </w:rPr>
        <w:t>Graf zobrazující dopravu v jednotlivých úsecích v budoucích letech rozdělenou na regionální a dálkovou dopravu;</w:t>
      </w:r>
      <w:ins w:id="90" w:author="zdenek.melzer" w:date="2014-07-17T11:46:00Z">
        <w:r w:rsidR="005555E4">
          <w:rPr>
            <w:rFonts w:ascii="Arial" w:hAnsi="Arial"/>
            <w:color w:val="17365D" w:themeColor="text2" w:themeShade="BF"/>
          </w:rPr>
          <w:t xml:space="preserve"> </w:t>
        </w:r>
      </w:ins>
      <w:ins w:id="91" w:author="zdenek.melzer" w:date="2014-07-17T11:48:00Z">
        <w:r w:rsidR="005555E4">
          <w:rPr>
            <w:rFonts w:ascii="Arial" w:hAnsi="Arial"/>
            <w:color w:val="17365D" w:themeColor="text2" w:themeShade="BF"/>
          </w:rPr>
          <w:t>bude doplněno</w:t>
        </w:r>
      </w:ins>
    </w:p>
    <w:p w:rsidR="00CD416F" w:rsidRPr="00EA7F78" w:rsidRDefault="00045C67" w:rsidP="00C17B61">
      <w:pPr>
        <w:pStyle w:val="Odstavecseseznamem"/>
        <w:numPr>
          <w:ilvl w:val="0"/>
          <w:numId w:val="26"/>
        </w:numPr>
        <w:spacing w:before="120" w:after="120"/>
        <w:ind w:left="1134" w:hanging="283"/>
        <w:contextualSpacing w:val="0"/>
        <w:jc w:val="both"/>
        <w:rPr>
          <w:rFonts w:ascii="Arial" w:hAnsi="Arial"/>
          <w:color w:val="17365D" w:themeColor="text2" w:themeShade="BF"/>
        </w:rPr>
      </w:pPr>
      <w:r>
        <w:rPr>
          <w:rFonts w:ascii="Arial" w:hAnsi="Arial"/>
          <w:color w:val="17365D" w:themeColor="text2" w:themeShade="BF"/>
        </w:rPr>
        <w:t>Analýza vzorců/fungování poptávky pro tuto trať a odpovídající plánované vlakové jízdní řády, tržní segmenty a umístění stanic ve vztahu k bodům vii) a viii). Umístění potenciálních nových stanic, potenciální náročnost přesunu stanic blíže k demografickým centrům atd.;</w:t>
      </w:r>
      <w:ins w:id="92" w:author="zdenek.melzer" w:date="2014-07-17T11:49:00Z">
        <w:r w:rsidR="005555E4">
          <w:rPr>
            <w:rFonts w:ascii="Arial" w:hAnsi="Arial"/>
            <w:color w:val="17365D" w:themeColor="text2" w:themeShade="BF"/>
          </w:rPr>
          <w:t xml:space="preserve"> výhledový obrat bude doplněn</w:t>
        </w:r>
      </w:ins>
      <w:ins w:id="93" w:author="zdenek.melzer" w:date="2014-07-17T11:50:00Z">
        <w:r w:rsidR="005555E4">
          <w:rPr>
            <w:rFonts w:ascii="Arial" w:hAnsi="Arial"/>
            <w:color w:val="17365D" w:themeColor="text2" w:themeShade="BF"/>
          </w:rPr>
          <w:t xml:space="preserve"> dle bodu </w:t>
        </w:r>
        <w:proofErr w:type="spellStart"/>
        <w:r w:rsidR="005555E4">
          <w:rPr>
            <w:rFonts w:ascii="Arial" w:hAnsi="Arial"/>
            <w:color w:val="17365D" w:themeColor="text2" w:themeShade="BF"/>
          </w:rPr>
          <w:t>viii</w:t>
        </w:r>
        <w:proofErr w:type="spellEnd"/>
        <w:r w:rsidR="005555E4">
          <w:rPr>
            <w:rFonts w:ascii="Arial" w:hAnsi="Arial"/>
            <w:color w:val="17365D" w:themeColor="text2" w:themeShade="BF"/>
          </w:rPr>
          <w:t>, určit náročnost přesunu je spíše účelem technického řešení</w:t>
        </w:r>
      </w:ins>
    </w:p>
    <w:p w:rsidR="00CD416F" w:rsidRDefault="00045C67" w:rsidP="00C17B61">
      <w:pPr>
        <w:pStyle w:val="Odstavecseseznamem"/>
        <w:numPr>
          <w:ilvl w:val="0"/>
          <w:numId w:val="26"/>
        </w:numPr>
        <w:spacing w:before="120" w:after="120"/>
        <w:ind w:left="1134" w:hanging="283"/>
        <w:contextualSpacing w:val="0"/>
        <w:jc w:val="both"/>
        <w:rPr>
          <w:rFonts w:ascii="Arial" w:hAnsi="Arial"/>
          <w:color w:val="17365D" w:themeColor="text2" w:themeShade="BF"/>
        </w:rPr>
      </w:pPr>
      <w:r>
        <w:rPr>
          <w:rFonts w:ascii="Arial" w:hAnsi="Arial"/>
          <w:color w:val="17365D" w:themeColor="text2" w:themeShade="BF"/>
        </w:rPr>
        <w:t xml:space="preserve">Analýza vlivu jednotlivých variant na modální rozdělení pro hlavní směry </w:t>
      </w:r>
      <w:proofErr w:type="gramStart"/>
      <w:r>
        <w:rPr>
          <w:rFonts w:ascii="Arial" w:hAnsi="Arial"/>
          <w:color w:val="17365D" w:themeColor="text2" w:themeShade="BF"/>
        </w:rPr>
        <w:t>start–cíl</w:t>
      </w:r>
      <w:proofErr w:type="gramEnd"/>
      <w:r>
        <w:rPr>
          <w:rFonts w:ascii="Arial" w:hAnsi="Arial"/>
          <w:color w:val="17365D" w:themeColor="text2" w:themeShade="BF"/>
        </w:rPr>
        <w:t>, využití trati, využití stanic atd.;</w:t>
      </w:r>
      <w:ins w:id="94" w:author="zdenek.melzer" w:date="2014-07-17T12:04:00Z">
        <w:r w:rsidR="008A25B9">
          <w:rPr>
            <w:rFonts w:ascii="Arial" w:hAnsi="Arial"/>
            <w:color w:val="17365D" w:themeColor="text2" w:themeShade="BF"/>
          </w:rPr>
          <w:t xml:space="preserve"> připadá nám jako duplicita k</w:t>
        </w:r>
      </w:ins>
      <w:ins w:id="95" w:author="zdenek.melzer" w:date="2014-07-17T12:05:00Z">
        <w:r w:rsidR="008A25B9">
          <w:rPr>
            <w:rFonts w:ascii="Arial" w:hAnsi="Arial"/>
            <w:color w:val="17365D" w:themeColor="text2" w:themeShade="BF"/>
          </w:rPr>
          <w:t> </w:t>
        </w:r>
      </w:ins>
      <w:proofErr w:type="spellStart"/>
      <w:ins w:id="96" w:author="zdenek.melzer" w:date="2014-07-17T12:04:00Z">
        <w:r w:rsidR="008A25B9">
          <w:rPr>
            <w:rFonts w:ascii="Arial" w:hAnsi="Arial"/>
            <w:color w:val="17365D" w:themeColor="text2" w:themeShade="BF"/>
          </w:rPr>
          <w:t>ix</w:t>
        </w:r>
        <w:proofErr w:type="spellEnd"/>
        <w:r w:rsidR="008A25B9">
          <w:rPr>
            <w:rFonts w:ascii="Arial" w:hAnsi="Arial"/>
            <w:color w:val="17365D" w:themeColor="text2" w:themeShade="BF"/>
          </w:rPr>
          <w:t>.</w:t>
        </w:r>
      </w:ins>
    </w:p>
    <w:p w:rsidR="00FD2862" w:rsidRDefault="00FD2862" w:rsidP="00FD2862">
      <w:pPr>
        <w:pStyle w:val="Odstavecseseznamem"/>
        <w:numPr>
          <w:ilvl w:val="0"/>
          <w:numId w:val="26"/>
        </w:numPr>
        <w:spacing w:before="120" w:after="120"/>
        <w:ind w:left="1134" w:hanging="283"/>
        <w:contextualSpacing w:val="0"/>
        <w:jc w:val="both"/>
        <w:rPr>
          <w:rFonts w:ascii="Arial" w:hAnsi="Arial"/>
          <w:color w:val="17365D" w:themeColor="text2" w:themeShade="BF"/>
        </w:rPr>
      </w:pPr>
      <w:r>
        <w:rPr>
          <w:rFonts w:ascii="Arial" w:hAnsi="Arial"/>
          <w:color w:val="17365D" w:themeColor="text2" w:themeShade="BF"/>
        </w:rPr>
        <w:t>Další analýza využití vozidel potřebná pro bod e) výše týkající se odůvodnění/stanovení plánovaných železničních jízdních řádů;</w:t>
      </w:r>
      <w:ins w:id="97" w:author="zdenek.melzer" w:date="2014-07-17T11:53:00Z">
        <w:r w:rsidR="00366C62">
          <w:rPr>
            <w:rFonts w:ascii="Arial" w:hAnsi="Arial"/>
            <w:color w:val="17365D" w:themeColor="text2" w:themeShade="BF"/>
          </w:rPr>
          <w:t xml:space="preserve"> tato analýza je </w:t>
        </w:r>
        <w:proofErr w:type="gramStart"/>
        <w:r w:rsidR="00366C62">
          <w:rPr>
            <w:rFonts w:ascii="Arial" w:hAnsi="Arial"/>
            <w:color w:val="17365D" w:themeColor="text2" w:themeShade="BF"/>
          </w:rPr>
          <w:t>uvedena  v kapitole</w:t>
        </w:r>
        <w:proofErr w:type="gramEnd"/>
        <w:r w:rsidR="00366C62">
          <w:rPr>
            <w:rFonts w:ascii="Arial" w:hAnsi="Arial"/>
            <w:color w:val="17365D" w:themeColor="text2" w:themeShade="BF"/>
          </w:rPr>
          <w:t xml:space="preserve"> </w:t>
        </w:r>
      </w:ins>
      <w:ins w:id="98" w:author="zdenek.melzer" w:date="2014-07-17T11:54:00Z">
        <w:r w:rsidR="00366C62">
          <w:rPr>
            <w:rFonts w:ascii="Arial" w:hAnsi="Arial"/>
            <w:color w:val="17365D" w:themeColor="text2" w:themeShade="BF"/>
          </w:rPr>
          <w:t xml:space="preserve">3.8.3, četnost a vedení dálkové dopravy je navrhována MD </w:t>
        </w:r>
      </w:ins>
      <w:ins w:id="99" w:author="zdenek.melzer" w:date="2014-07-17T11:55:00Z">
        <w:r w:rsidR="00366C62">
          <w:rPr>
            <w:rFonts w:ascii="Arial" w:hAnsi="Arial"/>
            <w:color w:val="17365D" w:themeColor="text2" w:themeShade="BF"/>
          </w:rPr>
          <w:t>pro regionální dopravu pak krajskými koordinátory dopravy. Zpracovatel může navrhované počty vlaků posoudit a okomentovat jejich obsazení, pokud by obsazení bylo nedostatečné lze navrhnout redukci spojů. Obdobné opatření lze navrhnout na základě znalos</w:t>
        </w:r>
      </w:ins>
      <w:ins w:id="100" w:author="zdenek.melzer" w:date="2014-07-17T11:57:00Z">
        <w:r w:rsidR="00366C62">
          <w:rPr>
            <w:rFonts w:ascii="Arial" w:hAnsi="Arial"/>
            <w:color w:val="17365D" w:themeColor="text2" w:themeShade="BF"/>
          </w:rPr>
          <w:t>t</w:t>
        </w:r>
      </w:ins>
      <w:ins w:id="101" w:author="zdenek.melzer" w:date="2014-07-17T11:55:00Z">
        <w:r w:rsidR="00366C62">
          <w:rPr>
            <w:rFonts w:ascii="Arial" w:hAnsi="Arial"/>
            <w:color w:val="17365D" w:themeColor="text2" w:themeShade="BF"/>
          </w:rPr>
          <w:t>i přepravních vztahů v</w:t>
        </w:r>
      </w:ins>
      <w:ins w:id="102" w:author="zdenek.melzer" w:date="2014-07-17T11:57:00Z">
        <w:r w:rsidR="00366C62">
          <w:rPr>
            <w:rFonts w:ascii="Arial" w:hAnsi="Arial"/>
            <w:color w:val="17365D" w:themeColor="text2" w:themeShade="BF"/>
          </w:rPr>
          <w:t> </w:t>
        </w:r>
      </w:ins>
      <w:ins w:id="103" w:author="zdenek.melzer" w:date="2014-07-17T11:55:00Z">
        <w:r w:rsidR="00366C62">
          <w:rPr>
            <w:rFonts w:ascii="Arial" w:hAnsi="Arial"/>
            <w:color w:val="17365D" w:themeColor="text2" w:themeShade="BF"/>
          </w:rPr>
          <w:t xml:space="preserve">modelu </w:t>
        </w:r>
      </w:ins>
      <w:ins w:id="104" w:author="zdenek.melzer" w:date="2014-07-17T11:57:00Z">
        <w:r w:rsidR="00366C62">
          <w:rPr>
            <w:rFonts w:ascii="Arial" w:hAnsi="Arial"/>
            <w:color w:val="17365D" w:themeColor="text2" w:themeShade="BF"/>
          </w:rPr>
          <w:t xml:space="preserve">i pro dálkovou </w:t>
        </w:r>
        <w:proofErr w:type="gramStart"/>
        <w:r w:rsidR="00366C62">
          <w:rPr>
            <w:rFonts w:ascii="Arial" w:hAnsi="Arial"/>
            <w:color w:val="17365D" w:themeColor="text2" w:themeShade="BF"/>
          </w:rPr>
          <w:t>dopravu kterou</w:t>
        </w:r>
        <w:proofErr w:type="gramEnd"/>
        <w:r w:rsidR="00366C62">
          <w:rPr>
            <w:rFonts w:ascii="Arial" w:hAnsi="Arial"/>
            <w:color w:val="17365D" w:themeColor="text2" w:themeShade="BF"/>
          </w:rPr>
          <w:t xml:space="preserve"> by trať svou kapacitou neumožňovala.</w:t>
        </w:r>
      </w:ins>
    </w:p>
    <w:p w:rsidR="000C4748" w:rsidRDefault="000C4748" w:rsidP="00C17B61">
      <w:pPr>
        <w:pStyle w:val="Odstavecseseznamem"/>
        <w:numPr>
          <w:ilvl w:val="0"/>
          <w:numId w:val="26"/>
        </w:numPr>
        <w:spacing w:before="120" w:after="120"/>
        <w:ind w:left="1134" w:hanging="283"/>
        <w:contextualSpacing w:val="0"/>
        <w:jc w:val="both"/>
        <w:rPr>
          <w:rFonts w:ascii="Arial" w:hAnsi="Arial"/>
          <w:color w:val="17365D" w:themeColor="text2" w:themeShade="BF"/>
        </w:rPr>
      </w:pPr>
      <w:r>
        <w:rPr>
          <w:rFonts w:ascii="Arial" w:hAnsi="Arial"/>
          <w:color w:val="17365D" w:themeColor="text2" w:themeShade="BF"/>
        </w:rPr>
        <w:t>Jako přílohu je možno uvést technickou dokumentaci národního modelu, díky čemuž by byl dokument pochopitelný i pro ty, kteří ho neznají.</w:t>
      </w:r>
      <w:ins w:id="105" w:author="zdenek.melzer" w:date="2014-07-17T12:02:00Z">
        <w:r w:rsidR="00AD7D2B">
          <w:rPr>
            <w:rFonts w:ascii="Arial" w:hAnsi="Arial"/>
            <w:color w:val="17365D" w:themeColor="text2" w:themeShade="BF"/>
          </w:rPr>
          <w:t xml:space="preserve"> Ve </w:t>
        </w:r>
      </w:ins>
      <w:ins w:id="106" w:author="zdenek.melzer" w:date="2014-07-17T12:03:00Z">
        <w:r w:rsidR="00AD7D2B">
          <w:rPr>
            <w:rFonts w:ascii="Arial" w:hAnsi="Arial"/>
            <w:color w:val="17365D" w:themeColor="text2" w:themeShade="BF"/>
          </w:rPr>
          <w:t>studii je uveden odkaz na dokumentaci k</w:t>
        </w:r>
      </w:ins>
      <w:ins w:id="107" w:author="zdenek.melzer" w:date="2014-07-17T12:04:00Z">
        <w:r w:rsidR="00AD7D2B">
          <w:rPr>
            <w:rFonts w:ascii="Arial" w:hAnsi="Arial"/>
            <w:color w:val="17365D" w:themeColor="text2" w:themeShade="BF"/>
          </w:rPr>
          <w:t> </w:t>
        </w:r>
      </w:ins>
      <w:ins w:id="108" w:author="zdenek.melzer" w:date="2014-07-17T12:03:00Z">
        <w:r w:rsidR="00AD7D2B">
          <w:rPr>
            <w:rFonts w:ascii="Arial" w:hAnsi="Arial"/>
            <w:color w:val="17365D" w:themeColor="text2" w:themeShade="BF"/>
          </w:rPr>
          <w:t xml:space="preserve">modelu </w:t>
        </w:r>
      </w:ins>
      <w:ins w:id="109" w:author="zdenek.melzer" w:date="2014-07-17T12:04:00Z">
        <w:r w:rsidR="00AD7D2B">
          <w:rPr>
            <w:rFonts w:ascii="Arial" w:hAnsi="Arial"/>
            <w:color w:val="17365D" w:themeColor="text2" w:themeShade="BF"/>
          </w:rPr>
          <w:t>dostupnou na internetu v </w:t>
        </w:r>
        <w:proofErr w:type="gramStart"/>
        <w:r w:rsidR="00AD7D2B">
          <w:rPr>
            <w:rFonts w:ascii="Arial" w:hAnsi="Arial"/>
            <w:color w:val="17365D" w:themeColor="text2" w:themeShade="BF"/>
          </w:rPr>
          <w:t>kap</w:t>
        </w:r>
        <w:proofErr w:type="gramEnd"/>
        <w:r w:rsidR="00AD7D2B">
          <w:rPr>
            <w:rFonts w:ascii="Arial" w:hAnsi="Arial"/>
            <w:color w:val="17365D" w:themeColor="text2" w:themeShade="BF"/>
          </w:rPr>
          <w:t xml:space="preserve"> 3.7.</w:t>
        </w:r>
      </w:ins>
    </w:p>
    <w:p w:rsidR="00CD416F" w:rsidRPr="00CB6365" w:rsidRDefault="00B93B8A" w:rsidP="00CB6365">
      <w:pPr>
        <w:pStyle w:val="Odstavecseseznamem"/>
        <w:numPr>
          <w:ilvl w:val="0"/>
          <w:numId w:val="15"/>
        </w:numPr>
        <w:spacing w:before="120" w:after="120"/>
        <w:ind w:left="567" w:hanging="425"/>
        <w:contextualSpacing w:val="0"/>
        <w:jc w:val="both"/>
        <w:rPr>
          <w:rFonts w:ascii="Arial" w:hAnsi="Arial"/>
          <w:b/>
        </w:rPr>
      </w:pPr>
      <w:r>
        <w:rPr>
          <w:rFonts w:ascii="Arial" w:hAnsi="Arial"/>
          <w:b/>
        </w:rPr>
        <w:t>Ekonomická analýza</w:t>
      </w:r>
    </w:p>
    <w:p w:rsidR="00D33C6C" w:rsidRDefault="00D33C6C" w:rsidP="00D33C6C">
      <w:pPr>
        <w:ind w:left="567"/>
        <w:jc w:val="both"/>
      </w:pPr>
      <w:r>
        <w:rPr>
          <w:rFonts w:ascii="Arial" w:hAnsi="Arial"/>
        </w:rPr>
        <w:t>Mnohé z toho, co je v ekonomické analýze nyní nejasné, se vyjasní, jakmile bude podle výše uvedených doporučení dokončena analýza dopravní nabídky a poptávky.</w:t>
      </w:r>
    </w:p>
    <w:p w:rsidR="00D33C6C" w:rsidRDefault="00D33C6C" w:rsidP="00D33C6C">
      <w:pPr>
        <w:ind w:left="567"/>
        <w:jc w:val="both"/>
      </w:pPr>
    </w:p>
    <w:p w:rsidR="00D33C6C" w:rsidRPr="00EA7F78" w:rsidRDefault="00D33C6C" w:rsidP="00D33C6C">
      <w:pPr>
        <w:ind w:left="567"/>
        <w:jc w:val="both"/>
        <w:rPr>
          <w:color w:val="17365D"/>
        </w:rPr>
      </w:pPr>
      <w:r>
        <w:rPr>
          <w:rFonts w:ascii="Arial" w:hAnsi="Arial"/>
        </w:rPr>
        <w:t>V metodologii je však několik problematických bodů, které iniciativa JASPERS doporučuje vyřešit:</w:t>
      </w:r>
    </w:p>
    <w:p w:rsidR="00D33C6C" w:rsidRDefault="00D33C6C" w:rsidP="00D33C6C">
      <w:pPr>
        <w:pStyle w:val="Odstavecseseznamem"/>
        <w:numPr>
          <w:ilvl w:val="0"/>
          <w:numId w:val="36"/>
        </w:numPr>
        <w:spacing w:before="120" w:after="120"/>
        <w:ind w:left="1134" w:hanging="283"/>
        <w:contextualSpacing w:val="0"/>
        <w:jc w:val="both"/>
        <w:rPr>
          <w:rFonts w:ascii="Arial" w:hAnsi="Arial"/>
          <w:color w:val="17365D"/>
        </w:rPr>
      </w:pPr>
      <w:r>
        <w:rPr>
          <w:rFonts w:ascii="Arial" w:hAnsi="Arial"/>
          <w:color w:val="17365D"/>
        </w:rPr>
        <w:t>Parametry předpovědi cen a ostatního růstu by měly být konzistentní s těmi, které byly použity v přepravních modelech.</w:t>
      </w:r>
    </w:p>
    <w:p w:rsidR="00D33C6C" w:rsidRPr="00747EF7" w:rsidRDefault="00D33C6C" w:rsidP="00D33C6C">
      <w:pPr>
        <w:ind w:left="567"/>
        <w:jc w:val="both"/>
        <w:rPr>
          <w:rFonts w:ascii="Arial" w:hAnsi="Arial"/>
          <w:i/>
          <w:color w:val="FF0000"/>
        </w:rPr>
      </w:pPr>
      <w:r w:rsidRPr="00747EF7">
        <w:rPr>
          <w:rFonts w:ascii="Arial" w:hAnsi="Arial"/>
          <w:i/>
          <w:color w:val="FF0000"/>
        </w:rPr>
        <w:t>V přepravních modelech je z makroekonomických ukazatelů použit pouze hrubý domácí produkt (HDP). Předpokládaný vývoj HDP v rámci hodnoceného období je jak v případě dopravní prognózy, tak i ekonomického hodnocení převzat z Prováděcích pokynů pro</w:t>
      </w:r>
      <w:r>
        <w:rPr>
          <w:rFonts w:ascii="Arial" w:hAnsi="Arial"/>
          <w:i/>
          <w:color w:val="FF0000"/>
        </w:rPr>
        <w:t xml:space="preserve"> </w:t>
      </w:r>
      <w:r w:rsidRPr="00747EF7">
        <w:rPr>
          <w:rFonts w:ascii="Arial" w:hAnsi="Arial"/>
          <w:i/>
          <w:color w:val="FF0000"/>
        </w:rPr>
        <w:t>hodnocení efektivnosti investic projektů železniční infrastruktury, uveřejněných ve Věstníku dopravy</w:t>
      </w:r>
      <w:r>
        <w:rPr>
          <w:rFonts w:ascii="Arial" w:hAnsi="Arial"/>
          <w:i/>
          <w:color w:val="FF0000"/>
        </w:rPr>
        <w:t xml:space="preserve"> </w:t>
      </w:r>
      <w:r w:rsidRPr="00747EF7">
        <w:rPr>
          <w:rFonts w:ascii="Arial" w:hAnsi="Arial"/>
          <w:i/>
          <w:color w:val="FF0000"/>
        </w:rPr>
        <w:t xml:space="preserve">č.11/2013 dne </w:t>
      </w:r>
      <w:proofErr w:type="gramStart"/>
      <w:r w:rsidRPr="00747EF7">
        <w:rPr>
          <w:rFonts w:ascii="Arial" w:hAnsi="Arial"/>
          <w:i/>
          <w:color w:val="FF0000"/>
        </w:rPr>
        <w:t>22.5.2013</w:t>
      </w:r>
      <w:proofErr w:type="gramEnd"/>
      <w:r>
        <w:rPr>
          <w:rFonts w:ascii="Arial" w:hAnsi="Arial"/>
          <w:i/>
          <w:color w:val="FF0000"/>
        </w:rPr>
        <w:t>, tzn. že hodnoty se v přepravní prognóze i ekonomickém hodnocení shodují.</w:t>
      </w:r>
    </w:p>
    <w:p w:rsidR="00D33C6C" w:rsidRDefault="00D33C6C" w:rsidP="00D33C6C">
      <w:pPr>
        <w:pStyle w:val="Odstavecseseznamem"/>
        <w:numPr>
          <w:ilvl w:val="0"/>
          <w:numId w:val="36"/>
        </w:numPr>
        <w:spacing w:before="120" w:after="120"/>
        <w:ind w:left="1134" w:hanging="283"/>
        <w:contextualSpacing w:val="0"/>
        <w:jc w:val="both"/>
        <w:rPr>
          <w:rFonts w:ascii="Arial" w:hAnsi="Arial"/>
          <w:color w:val="17365D"/>
        </w:rPr>
      </w:pPr>
      <w:r>
        <w:rPr>
          <w:rFonts w:ascii="Arial" w:hAnsi="Arial"/>
          <w:color w:val="17365D"/>
        </w:rPr>
        <w:t>Snížení nákladů za regionální autobusovou dopravu by mělo odpovídat plánovanému snížení počtu autobusů (nebo změnám koncepce autobusové dopravy) po posílení páteřní železniční trati, která je součástí integrovaného systému. Nemělo by být přímo odhadováno na základě poklesu poptávky, ačkoliv tyto dva způsoby mohou dávat podobné výsledky.</w:t>
      </w:r>
    </w:p>
    <w:p w:rsidR="00D33C6C" w:rsidRPr="008A20FE" w:rsidRDefault="00D33C6C" w:rsidP="00D33C6C">
      <w:pPr>
        <w:ind w:left="567"/>
        <w:jc w:val="both"/>
        <w:rPr>
          <w:rFonts w:ascii="Arial" w:hAnsi="Arial"/>
          <w:i/>
          <w:color w:val="FF0000"/>
        </w:rPr>
      </w:pPr>
      <w:r w:rsidRPr="008A20FE">
        <w:rPr>
          <w:rFonts w:ascii="Arial" w:hAnsi="Arial"/>
          <w:i/>
          <w:color w:val="FF0000"/>
        </w:rPr>
        <w:t xml:space="preserve">Výpočet úspory nákladů na provoz autobusové dopravy metodicky vychází z platných Prováděcích pokynů. Výpočet kalkuluje s tím, že převedením </w:t>
      </w:r>
      <w:r>
        <w:rPr>
          <w:rFonts w:ascii="Arial" w:hAnsi="Arial"/>
          <w:i/>
          <w:color w:val="FF0000"/>
        </w:rPr>
        <w:t>cestujících</w:t>
      </w:r>
      <w:r w:rsidRPr="008A20FE">
        <w:rPr>
          <w:rFonts w:ascii="Arial" w:hAnsi="Arial"/>
          <w:i/>
          <w:color w:val="FF0000"/>
        </w:rPr>
        <w:t xml:space="preserve"> z autobusu na vlak dojde ke změně (redukci) nabídky autobusové dopravy a tím pádem k úspoře nákladů. Konkrétní nabídka autobusové dopravy před a po realizaci jednotlivých variant nebyla v rámci této studie řešena.</w:t>
      </w:r>
    </w:p>
    <w:p w:rsidR="00D33C6C" w:rsidRDefault="00D33C6C" w:rsidP="00D33C6C">
      <w:pPr>
        <w:pStyle w:val="Odstavecseseznamem"/>
        <w:numPr>
          <w:ilvl w:val="0"/>
          <w:numId w:val="36"/>
        </w:numPr>
        <w:spacing w:before="120" w:after="120"/>
        <w:ind w:left="1134" w:hanging="283"/>
        <w:contextualSpacing w:val="0"/>
        <w:jc w:val="both"/>
        <w:rPr>
          <w:rFonts w:ascii="Arial" w:hAnsi="Arial"/>
          <w:color w:val="17365D"/>
        </w:rPr>
      </w:pPr>
      <w:r>
        <w:rPr>
          <w:rFonts w:ascii="Arial" w:hAnsi="Arial"/>
          <w:color w:val="17365D"/>
        </w:rPr>
        <w:t>Měla by být uvedena metoda použitá k výpočtu časových úspor dosažených modálním posunem (ve spojení s dokumentací poptávky).</w:t>
      </w:r>
    </w:p>
    <w:p w:rsidR="00D33C6C" w:rsidRPr="008A20FE" w:rsidRDefault="00D33C6C" w:rsidP="00D33C6C">
      <w:pPr>
        <w:ind w:left="567"/>
        <w:jc w:val="both"/>
        <w:rPr>
          <w:rFonts w:ascii="Arial" w:hAnsi="Arial"/>
          <w:i/>
          <w:color w:val="FF0000"/>
        </w:rPr>
      </w:pPr>
      <w:r w:rsidRPr="008A20FE">
        <w:rPr>
          <w:rFonts w:ascii="Arial" w:hAnsi="Arial"/>
          <w:i/>
          <w:color w:val="FF0000"/>
        </w:rPr>
        <w:lastRenderedPageBreak/>
        <w:t>Pro vyčíslení časových úspor jsme vycházeli z tzv. vnímané cestovní doby, její segmenty a jejich váhy budou uvedeny v kapitole analýza přepravního trhu a zkráceně nebo odkazem též v ekonomickém hodnocení.</w:t>
      </w:r>
    </w:p>
    <w:p w:rsidR="00D33C6C" w:rsidRDefault="00D33C6C" w:rsidP="00D33C6C">
      <w:pPr>
        <w:pStyle w:val="Odstavecseseznamem"/>
        <w:numPr>
          <w:ilvl w:val="0"/>
          <w:numId w:val="36"/>
        </w:numPr>
        <w:spacing w:before="120" w:after="120"/>
        <w:ind w:left="1134" w:hanging="283"/>
        <w:contextualSpacing w:val="0"/>
        <w:jc w:val="both"/>
        <w:rPr>
          <w:rFonts w:ascii="Arial" w:hAnsi="Arial"/>
          <w:color w:val="17365D"/>
        </w:rPr>
      </w:pPr>
      <w:r>
        <w:rPr>
          <w:rFonts w:ascii="Arial" w:hAnsi="Arial"/>
          <w:color w:val="17365D"/>
        </w:rPr>
        <w:t>Měla by být provedena kvalitativní analýza rizik (viz bod h)).</w:t>
      </w:r>
    </w:p>
    <w:p w:rsidR="00D33C6C" w:rsidRPr="0003288D" w:rsidRDefault="00D33C6C" w:rsidP="00D33C6C">
      <w:pPr>
        <w:ind w:left="567"/>
        <w:jc w:val="both"/>
        <w:rPr>
          <w:i/>
          <w:color w:val="FF0000"/>
        </w:rPr>
      </w:pPr>
      <w:r w:rsidRPr="0003288D">
        <w:rPr>
          <w:rFonts w:ascii="Arial" w:hAnsi="Arial"/>
          <w:i/>
          <w:color w:val="FF0000"/>
        </w:rPr>
        <w:t>Kvalitativní analýza rizik bude dopracována</w:t>
      </w:r>
    </w:p>
    <w:p w:rsidR="00CD416F" w:rsidRPr="000C4748" w:rsidRDefault="00CD416F" w:rsidP="00186E7D">
      <w:pPr>
        <w:pStyle w:val="Textkomente"/>
        <w:tabs>
          <w:tab w:val="right" w:pos="0"/>
          <w:tab w:val="left" w:pos="5670"/>
          <w:tab w:val="left" w:pos="6237"/>
        </w:tabs>
        <w:spacing w:before="120" w:after="120" w:line="0" w:lineRule="atLeast"/>
        <w:ind w:left="720"/>
        <w:rPr>
          <w:b/>
          <w:bCs/>
          <w:sz w:val="24"/>
          <w:szCs w:val="22"/>
        </w:rPr>
      </w:pPr>
    </w:p>
    <w:p w:rsidR="00F01127" w:rsidRPr="000C4748" w:rsidRDefault="00F01127" w:rsidP="000C4748">
      <w:pPr>
        <w:pStyle w:val="Textkomente"/>
        <w:numPr>
          <w:ilvl w:val="0"/>
          <w:numId w:val="1"/>
        </w:numPr>
        <w:tabs>
          <w:tab w:val="right" w:pos="0"/>
          <w:tab w:val="left" w:pos="5670"/>
          <w:tab w:val="left" w:pos="6237"/>
        </w:tabs>
        <w:spacing w:before="120" w:after="120" w:line="480" w:lineRule="auto"/>
        <w:ind w:left="567" w:hanging="567"/>
        <w:rPr>
          <w:b/>
          <w:bCs/>
          <w:sz w:val="24"/>
          <w:szCs w:val="22"/>
          <w:u w:val="single"/>
        </w:rPr>
      </w:pPr>
      <w:r>
        <w:rPr>
          <w:b/>
          <w:sz w:val="24"/>
          <w:u w:val="single"/>
        </w:rPr>
        <w:t>Další problematické body</w:t>
      </w:r>
    </w:p>
    <w:p w:rsidR="00CD416F" w:rsidRPr="000C4748" w:rsidRDefault="00020AB0" w:rsidP="000C4748">
      <w:pPr>
        <w:pStyle w:val="Odstavecseseznamem"/>
        <w:numPr>
          <w:ilvl w:val="0"/>
          <w:numId w:val="15"/>
        </w:numPr>
        <w:spacing w:before="120" w:after="120"/>
        <w:ind w:left="567" w:hanging="425"/>
        <w:contextualSpacing w:val="0"/>
        <w:jc w:val="both"/>
        <w:rPr>
          <w:rFonts w:ascii="Arial" w:hAnsi="Arial"/>
          <w:b/>
        </w:rPr>
      </w:pPr>
      <w:r>
        <w:rPr>
          <w:rFonts w:ascii="Arial" w:hAnsi="Arial"/>
          <w:b/>
        </w:rPr>
        <w:t>Souhrnná prezentace hlavních údajů</w:t>
      </w:r>
    </w:p>
    <w:p w:rsidR="00CD416F" w:rsidRDefault="00020AB0" w:rsidP="00487283">
      <w:pPr>
        <w:ind w:left="567"/>
        <w:jc w:val="both"/>
        <w:rPr>
          <w:rFonts w:ascii="Arial" w:hAnsi="Arial"/>
        </w:rPr>
      </w:pPr>
      <w:r>
        <w:rPr>
          <w:rFonts w:ascii="Arial" w:hAnsi="Arial"/>
        </w:rPr>
        <w:t>Předložená studie obsahuje mnoho údajů a podrobností, které jsou užitečné, ale mohou znesnadnit porozumění koncepci projektu a odůvodnění navrhovaných opatření.</w:t>
      </w:r>
    </w:p>
    <w:p w:rsidR="00CD416F" w:rsidRDefault="00CD416F" w:rsidP="00487283">
      <w:pPr>
        <w:ind w:left="567"/>
        <w:jc w:val="both"/>
        <w:rPr>
          <w:rFonts w:ascii="Arial" w:hAnsi="Arial"/>
        </w:rPr>
      </w:pPr>
    </w:p>
    <w:p w:rsidR="00CD416F" w:rsidRDefault="00A421C7" w:rsidP="00487283">
      <w:pPr>
        <w:ind w:left="567"/>
        <w:jc w:val="both"/>
        <w:rPr>
          <w:rFonts w:ascii="Arial" w:hAnsi="Arial"/>
          <w:i/>
          <w:color w:val="17365D" w:themeColor="text2" w:themeShade="BF"/>
        </w:rPr>
      </w:pPr>
      <w:r>
        <w:rPr>
          <w:rFonts w:ascii="Arial" w:hAnsi="Arial"/>
          <w:i/>
          <w:color w:val="17365D" w:themeColor="text2" w:themeShade="BF"/>
        </w:rPr>
        <w:t xml:space="preserve">Iniciativa JASPERS je toho názoru, že by bylo užitečné doplnit pro čtenáře, kteří se chtějí rychle zorientovat, jednoduchou tabulku obsahující základní parametry variant projektu, například délku trati (konvenční a VRT), počty vlaků, zatížení trati (osobní a nákladní) pro různá období (v současnosti, ve středním a dlouhém časovém horizontu), maximální traťové rychlosti a cestovní doby, výsledky ekonomické analýzy, celkové investiční náklady a náklady na kilometr dvojkolejné tratě.   </w:t>
      </w:r>
    </w:p>
    <w:p w:rsidR="00E56621" w:rsidRDefault="00E56621" w:rsidP="00487283">
      <w:pPr>
        <w:ind w:left="567"/>
        <w:jc w:val="both"/>
        <w:rPr>
          <w:rFonts w:ascii="Arial" w:hAnsi="Arial"/>
          <w:i/>
          <w:color w:val="17365D" w:themeColor="text2" w:themeShade="BF"/>
        </w:rPr>
      </w:pPr>
    </w:p>
    <w:p w:rsidR="00E56621" w:rsidRPr="00D50131" w:rsidRDefault="00E56621" w:rsidP="00487283">
      <w:pPr>
        <w:ind w:left="567"/>
        <w:jc w:val="both"/>
        <w:rPr>
          <w:rFonts w:ascii="Arial" w:hAnsi="Arial"/>
          <w:i/>
          <w:color w:val="FF0000"/>
        </w:rPr>
      </w:pPr>
      <w:r w:rsidRPr="00D50131">
        <w:rPr>
          <w:rFonts w:ascii="Arial" w:hAnsi="Arial"/>
          <w:i/>
          <w:color w:val="FF0000"/>
        </w:rPr>
        <w:t>Toto srovnání bylo připraveno na jednotlivé porady. Tato tabulka ale byla poměrně rozsáhlá</w:t>
      </w:r>
      <w:r w:rsidR="00D50131" w:rsidRPr="00D50131">
        <w:rPr>
          <w:rFonts w:ascii="Arial" w:hAnsi="Arial"/>
          <w:i/>
          <w:color w:val="FF0000"/>
        </w:rPr>
        <w:t xml:space="preserve"> a vyžadovala vysvětlení (např. srovnání jízdních dob). Její poslední verzi posíláme v příloze a bude diskutována na poradě. </w:t>
      </w:r>
    </w:p>
    <w:p w:rsidR="00CD416F" w:rsidRPr="00EA7F78" w:rsidRDefault="00CD416F" w:rsidP="00186E7D">
      <w:pPr>
        <w:pStyle w:val="Odstavecseseznamem"/>
        <w:spacing w:before="120" w:after="120"/>
        <w:ind w:left="360"/>
        <w:contextualSpacing w:val="0"/>
        <w:jc w:val="both"/>
        <w:rPr>
          <w:rFonts w:ascii="Arial" w:hAnsi="Arial" w:cs="Arial"/>
        </w:rPr>
      </w:pPr>
    </w:p>
    <w:p w:rsidR="00037616" w:rsidRPr="000C4748" w:rsidRDefault="00FB1A7E" w:rsidP="000C4748">
      <w:pPr>
        <w:pStyle w:val="Odstavecseseznamem"/>
        <w:numPr>
          <w:ilvl w:val="0"/>
          <w:numId w:val="15"/>
        </w:numPr>
        <w:spacing w:before="120" w:after="120"/>
        <w:ind w:left="567" w:hanging="425"/>
        <w:contextualSpacing w:val="0"/>
        <w:jc w:val="both"/>
        <w:rPr>
          <w:rFonts w:ascii="Arial" w:hAnsi="Arial"/>
          <w:b/>
        </w:rPr>
      </w:pPr>
      <w:r>
        <w:rPr>
          <w:rFonts w:ascii="Arial" w:hAnsi="Arial"/>
          <w:b/>
        </w:rPr>
        <w:t>Příloha DETR</w:t>
      </w:r>
    </w:p>
    <w:p w:rsidR="009672B7" w:rsidRDefault="00A421C7" w:rsidP="00487283">
      <w:pPr>
        <w:ind w:left="567"/>
        <w:jc w:val="both"/>
        <w:rPr>
          <w:rFonts w:ascii="Arial" w:hAnsi="Arial"/>
          <w:i/>
          <w:color w:val="17365D" w:themeColor="text2" w:themeShade="BF"/>
        </w:rPr>
      </w:pPr>
      <w:r>
        <w:rPr>
          <w:rFonts w:ascii="Arial" w:hAnsi="Arial"/>
          <w:i/>
          <w:color w:val="17365D" w:themeColor="text2" w:themeShade="BF"/>
        </w:rPr>
        <w:t>Iniciativa JASPERS je toho názoru, že by bylo velmi užitečné zahrnout sem i variantu bez projektu jako výchozí bod pro srovnávání variant.</w:t>
      </w:r>
    </w:p>
    <w:p w:rsidR="00D50131" w:rsidRDefault="00D50131" w:rsidP="00487283">
      <w:pPr>
        <w:ind w:left="567"/>
        <w:jc w:val="both"/>
        <w:rPr>
          <w:rFonts w:ascii="Arial" w:hAnsi="Arial"/>
          <w:i/>
          <w:color w:val="17365D" w:themeColor="text2" w:themeShade="BF"/>
        </w:rPr>
      </w:pPr>
    </w:p>
    <w:p w:rsidR="00D50131" w:rsidRPr="00D50131" w:rsidRDefault="00D50131" w:rsidP="00487283">
      <w:pPr>
        <w:ind w:left="567"/>
        <w:jc w:val="both"/>
        <w:rPr>
          <w:rFonts w:ascii="Arial" w:hAnsi="Arial"/>
          <w:i/>
          <w:color w:val="FF0000"/>
        </w:rPr>
      </w:pPr>
      <w:r w:rsidRPr="00D50131">
        <w:rPr>
          <w:rFonts w:ascii="Arial" w:hAnsi="Arial"/>
          <w:i/>
          <w:color w:val="FF0000"/>
        </w:rPr>
        <w:t>Bude doplněno po poradě se zadavatelem.</w:t>
      </w:r>
    </w:p>
    <w:p w:rsidR="00440540" w:rsidRPr="000F7758" w:rsidRDefault="00440540" w:rsidP="00186E7D">
      <w:pPr>
        <w:ind w:left="360"/>
        <w:jc w:val="both"/>
        <w:rPr>
          <w:rFonts w:ascii="Arial" w:hAnsi="Arial"/>
        </w:rPr>
      </w:pPr>
    </w:p>
    <w:p w:rsidR="00A95805" w:rsidRPr="000C4748" w:rsidRDefault="00F23B05" w:rsidP="000C4748">
      <w:pPr>
        <w:pStyle w:val="Odstavecseseznamem"/>
        <w:numPr>
          <w:ilvl w:val="0"/>
          <w:numId w:val="15"/>
        </w:numPr>
        <w:spacing w:before="120" w:after="120"/>
        <w:ind w:left="567" w:hanging="425"/>
        <w:contextualSpacing w:val="0"/>
        <w:jc w:val="both"/>
        <w:rPr>
          <w:rFonts w:ascii="Arial" w:hAnsi="Arial"/>
          <w:b/>
        </w:rPr>
      </w:pPr>
      <w:r>
        <w:rPr>
          <w:rFonts w:ascii="Arial" w:hAnsi="Arial"/>
          <w:b/>
        </w:rPr>
        <w:t>Investiční náklady</w:t>
      </w:r>
    </w:p>
    <w:p w:rsidR="00CD416F" w:rsidRDefault="00020AB0" w:rsidP="00487283">
      <w:pPr>
        <w:spacing w:before="120" w:after="120"/>
        <w:ind w:left="567"/>
        <w:jc w:val="both"/>
        <w:rPr>
          <w:rFonts w:ascii="Arial" w:hAnsi="Arial"/>
        </w:rPr>
      </w:pPr>
      <w:r>
        <w:rPr>
          <w:rFonts w:ascii="Arial" w:hAnsi="Arial"/>
        </w:rPr>
        <w:t xml:space="preserve">Výpočet investičních nákladů v Excelové pracovní mapě nazvané „Modernizace Brno–Přerov Přehled cen podle položek – základní rozpočtové ceny CA 2014“ převážně vyhovuje pravidlům transparentnosti a předchozím doporučením iniciativy JASPERS. </w:t>
      </w:r>
    </w:p>
    <w:p w:rsidR="00CD416F" w:rsidRDefault="00E76C88" w:rsidP="00487283">
      <w:pPr>
        <w:spacing w:before="120" w:after="120"/>
        <w:ind w:left="567"/>
        <w:jc w:val="both"/>
        <w:rPr>
          <w:rFonts w:ascii="Arial" w:hAnsi="Arial"/>
          <w:i/>
          <w:color w:val="17365D" w:themeColor="text2" w:themeShade="BF"/>
        </w:rPr>
      </w:pPr>
      <w:r>
        <w:rPr>
          <w:rFonts w:ascii="Arial" w:hAnsi="Arial"/>
          <w:i/>
          <w:color w:val="17365D" w:themeColor="text2" w:themeShade="BF"/>
        </w:rPr>
        <w:t>Komentáře a doporučení  JASPERS:</w:t>
      </w:r>
    </w:p>
    <w:p w:rsidR="00CD416F" w:rsidRPr="00D50131" w:rsidRDefault="00020AB0" w:rsidP="00487283">
      <w:pPr>
        <w:pStyle w:val="Odstavecseseznamem"/>
        <w:numPr>
          <w:ilvl w:val="0"/>
          <w:numId w:val="35"/>
        </w:numPr>
        <w:spacing w:before="120" w:after="120"/>
        <w:ind w:left="1134" w:hanging="283"/>
        <w:contextualSpacing w:val="0"/>
        <w:jc w:val="both"/>
        <w:rPr>
          <w:rFonts w:ascii="Arial" w:hAnsi="Arial" w:cs="Arial"/>
        </w:rPr>
      </w:pPr>
      <w:r>
        <w:rPr>
          <w:rFonts w:ascii="Arial" w:hAnsi="Arial"/>
        </w:rPr>
        <w:t>Investiční náklady by měly být uvedeny i pro jednotlivé úseky trati (staniční a traťové).</w:t>
      </w:r>
    </w:p>
    <w:p w:rsidR="00D50131" w:rsidRPr="00D50131" w:rsidRDefault="00D50131" w:rsidP="00D50131">
      <w:pPr>
        <w:pStyle w:val="Odstavecseseznamem"/>
        <w:spacing w:before="120" w:after="120"/>
        <w:ind w:left="1134"/>
        <w:contextualSpacing w:val="0"/>
        <w:jc w:val="both"/>
        <w:rPr>
          <w:rFonts w:ascii="Arial" w:hAnsi="Arial" w:cs="Arial"/>
          <w:i/>
          <w:color w:val="FF0000"/>
        </w:rPr>
      </w:pPr>
      <w:r w:rsidRPr="00D50131">
        <w:rPr>
          <w:rFonts w:ascii="Arial" w:hAnsi="Arial"/>
          <w:i/>
          <w:color w:val="FF0000"/>
        </w:rPr>
        <w:t>Požadované rozdělení bylo předloženo v rámci přílohy č. 7.</w:t>
      </w:r>
    </w:p>
    <w:p w:rsidR="00CD416F" w:rsidRDefault="00020AB0" w:rsidP="00487283">
      <w:pPr>
        <w:pStyle w:val="Odstavecseseznamem"/>
        <w:numPr>
          <w:ilvl w:val="0"/>
          <w:numId w:val="35"/>
        </w:numPr>
        <w:spacing w:before="120" w:after="120"/>
        <w:ind w:left="1134" w:hanging="283"/>
        <w:contextualSpacing w:val="0"/>
        <w:jc w:val="both"/>
        <w:rPr>
          <w:rFonts w:ascii="Arial" w:hAnsi="Arial"/>
        </w:rPr>
      </w:pPr>
      <w:r>
        <w:rPr>
          <w:rFonts w:ascii="Arial" w:hAnsi="Arial"/>
        </w:rPr>
        <w:t xml:space="preserve">Položky byly uvedeny v českém </w:t>
      </w:r>
      <w:proofErr w:type="gramStart"/>
      <w:r>
        <w:rPr>
          <w:rFonts w:ascii="Arial" w:hAnsi="Arial"/>
        </w:rPr>
        <w:t>jazyce a ačkoliv</w:t>
      </w:r>
      <w:proofErr w:type="gramEnd"/>
      <w:r>
        <w:rPr>
          <w:rFonts w:ascii="Arial" w:hAnsi="Arial"/>
        </w:rPr>
        <w:t xml:space="preserve"> překlad pomocí Googlu byl opraven, zůstaly některé položky a zkratky, které vyžadují vyjasnění. Hlavní položka 1 „Koleje“ by měla být rozdělena na „Zemní práce“ a „Koleje“ Kompletní soupis položek je uveden v příloze 2 tohoto dokumentu. Měl by být uveden zdroj jednotkových cen, měly by být uvedeny celkové sumy např. pro telekomunikační zařízení. </w:t>
      </w:r>
    </w:p>
    <w:p w:rsidR="00D50131" w:rsidRPr="00D50131" w:rsidRDefault="00D50131" w:rsidP="00D50131">
      <w:pPr>
        <w:pStyle w:val="Odstavecseseznamem"/>
        <w:spacing w:before="120" w:after="120"/>
        <w:ind w:left="1134"/>
        <w:contextualSpacing w:val="0"/>
        <w:jc w:val="both"/>
        <w:rPr>
          <w:rFonts w:ascii="Arial" w:hAnsi="Arial"/>
          <w:i/>
          <w:color w:val="FF0000"/>
        </w:rPr>
      </w:pPr>
      <w:r w:rsidRPr="00D50131">
        <w:rPr>
          <w:rFonts w:ascii="Arial" w:hAnsi="Arial"/>
          <w:i/>
          <w:color w:val="FF0000"/>
        </w:rPr>
        <w:t>Zpracovatel okomentuje na poradě.</w:t>
      </w:r>
    </w:p>
    <w:p w:rsidR="00CD416F" w:rsidRPr="00EA7F78" w:rsidRDefault="00020AB0" w:rsidP="00487283">
      <w:pPr>
        <w:pStyle w:val="Odstavecseseznamem"/>
        <w:numPr>
          <w:ilvl w:val="0"/>
          <w:numId w:val="35"/>
        </w:numPr>
        <w:spacing w:before="120" w:after="120"/>
        <w:ind w:left="1134" w:hanging="283"/>
        <w:contextualSpacing w:val="0"/>
        <w:jc w:val="both"/>
        <w:rPr>
          <w:rFonts w:ascii="Arial" w:hAnsi="Arial"/>
        </w:rPr>
      </w:pPr>
      <w:r>
        <w:rPr>
          <w:rFonts w:ascii="Arial" w:hAnsi="Arial"/>
        </w:rPr>
        <w:t xml:space="preserve">Nenalezli jsme rozpočtovou rezervu, která zpravidla tvoří 10 % nákladů na stavbu a dodávky. Dodatkové náklady na služby ve výši 25 % jsou poměrně vysoké a měly by být dále rozděleny, například na přípravu podrobného projektu, služby v oblasti výběrových řízení a uzavírání kontraktu, schválení stavební dokumentace, řízení projektu, dozor a přejímku na staveništi atd. Podle způsobu realizace stavby se tyto náklady mohou pohybovat mezi 5 a 10 % stavebních nákladů. U staveb na klíč může jít o ještě vyšší procento.  </w:t>
      </w:r>
    </w:p>
    <w:p w:rsidR="00CD416F" w:rsidRDefault="00020AB0" w:rsidP="00487283">
      <w:pPr>
        <w:spacing w:before="120" w:after="120"/>
        <w:ind w:left="567"/>
        <w:jc w:val="both"/>
        <w:rPr>
          <w:rFonts w:ascii="Arial" w:hAnsi="Arial"/>
          <w:i/>
          <w:color w:val="17365D" w:themeColor="text2" w:themeShade="BF"/>
        </w:rPr>
      </w:pPr>
      <w:r>
        <w:rPr>
          <w:rFonts w:ascii="Arial" w:hAnsi="Arial"/>
          <w:i/>
          <w:color w:val="17365D" w:themeColor="text2" w:themeShade="BF"/>
        </w:rPr>
        <w:t>Po ujasnění či doplnění těchto položek bude možno potvrdit realističnost investičních nákladů p</w:t>
      </w:r>
      <w:r w:rsidR="00D50131">
        <w:rPr>
          <w:rFonts w:ascii="Arial" w:hAnsi="Arial"/>
          <w:i/>
          <w:color w:val="17365D" w:themeColor="text2" w:themeShade="BF"/>
        </w:rPr>
        <w:t>referovaných variant projektu.</w:t>
      </w:r>
    </w:p>
    <w:p w:rsidR="00D50131" w:rsidRPr="00D50131" w:rsidRDefault="00D50131" w:rsidP="00487283">
      <w:pPr>
        <w:spacing w:before="120" w:after="120"/>
        <w:ind w:left="567"/>
        <w:jc w:val="both"/>
        <w:rPr>
          <w:rFonts w:ascii="Arial" w:hAnsi="Arial"/>
          <w:i/>
          <w:color w:val="FF0000"/>
        </w:rPr>
      </w:pPr>
      <w:r w:rsidRPr="00D50131">
        <w:rPr>
          <w:rFonts w:ascii="Arial" w:hAnsi="Arial"/>
          <w:i/>
          <w:color w:val="FF0000"/>
        </w:rPr>
        <w:t>Je třeba diskutovat na poradě.</w:t>
      </w:r>
    </w:p>
    <w:p w:rsidR="00991720" w:rsidRPr="000C4748" w:rsidRDefault="00991720" w:rsidP="000C4748">
      <w:pPr>
        <w:pStyle w:val="Odstavecseseznamem"/>
        <w:numPr>
          <w:ilvl w:val="0"/>
          <w:numId w:val="15"/>
        </w:numPr>
        <w:spacing w:before="120" w:after="120"/>
        <w:ind w:left="567" w:hanging="425"/>
        <w:contextualSpacing w:val="0"/>
        <w:jc w:val="both"/>
        <w:rPr>
          <w:rFonts w:ascii="Arial" w:hAnsi="Arial"/>
          <w:b/>
        </w:rPr>
      </w:pPr>
      <w:r>
        <w:rPr>
          <w:rFonts w:ascii="Arial" w:hAnsi="Arial"/>
          <w:b/>
        </w:rPr>
        <w:t>Náklady na údržbu a opravy</w:t>
      </w:r>
    </w:p>
    <w:p w:rsidR="00CD416F" w:rsidRDefault="00020AB0" w:rsidP="00487283">
      <w:pPr>
        <w:spacing w:before="120" w:after="120"/>
        <w:ind w:left="567"/>
        <w:jc w:val="both"/>
        <w:rPr>
          <w:rFonts w:ascii="Arial" w:hAnsi="Arial"/>
        </w:rPr>
      </w:pPr>
      <w:r>
        <w:rPr>
          <w:rFonts w:ascii="Arial" w:hAnsi="Arial"/>
        </w:rPr>
        <w:t xml:space="preserve">Náklady na údržbu a opravy (M&amp;R) pro variantu BP jsou podrobně uvedeny v bodu 3.1 na straně 109 studie.  </w:t>
      </w:r>
    </w:p>
    <w:p w:rsidR="00D50131" w:rsidRDefault="00E76C88" w:rsidP="00487283">
      <w:pPr>
        <w:spacing w:before="120" w:after="120"/>
        <w:ind w:left="567"/>
        <w:jc w:val="both"/>
        <w:rPr>
          <w:rFonts w:ascii="Arial" w:hAnsi="Arial"/>
          <w:i/>
          <w:color w:val="0F243E" w:themeColor="text2" w:themeShade="80"/>
        </w:rPr>
      </w:pPr>
      <w:r>
        <w:rPr>
          <w:rFonts w:ascii="Arial" w:hAnsi="Arial"/>
          <w:i/>
          <w:color w:val="0F243E" w:themeColor="text2" w:themeShade="80"/>
        </w:rPr>
        <w:lastRenderedPageBreak/>
        <w:t>Iniciativa JASPERS doporučuje, aby vzhledem k důrazu kladenému EK na udržitelný provoz infrastrukturních projektů byla případně doplněna kapitola či podkapitola „Systém oprav a údržby v budoucnosti“, která by stručně popsala budoucí organizaci oprav a údržby v projektované oblasti. Měl by být uveden vývoj nákladů na opravy a údržbu u jiných variant projektu použitý ve výpočtech v rámci finanční analýzy a analýzy nákladů a přínosů. Náklady na údržbu a opravy se u podobných projektů typicky pohybovaly řádově kolem 30 TEUR ročně na jeden kilometr dvojkolejné trati. Jde o obecnou hodnotu, která se může lišit podle zatížení trati a podmínek prostředí.</w:t>
      </w:r>
    </w:p>
    <w:p w:rsidR="00CD416F" w:rsidRPr="00D50131" w:rsidRDefault="00D50131" w:rsidP="00487283">
      <w:pPr>
        <w:spacing w:before="120" w:after="120"/>
        <w:ind w:left="567"/>
        <w:jc w:val="both"/>
        <w:rPr>
          <w:rFonts w:ascii="Arial" w:hAnsi="Arial"/>
          <w:i/>
          <w:color w:val="FF0000"/>
        </w:rPr>
      </w:pPr>
      <w:r>
        <w:rPr>
          <w:rFonts w:ascii="Arial" w:hAnsi="Arial"/>
          <w:i/>
          <w:color w:val="FF0000"/>
        </w:rPr>
        <w:t xml:space="preserve">Systém oprav a údržby je uvažován standardní (stávající), tj. údržba a drobné opravy vlastními kapacitami investora, větší opravy </w:t>
      </w:r>
      <w:proofErr w:type="spellStart"/>
      <w:r>
        <w:rPr>
          <w:rFonts w:ascii="Arial" w:hAnsi="Arial"/>
          <w:i/>
          <w:color w:val="FF0000"/>
        </w:rPr>
        <w:t>dodavatelsky</w:t>
      </w:r>
      <w:proofErr w:type="spellEnd"/>
      <w:r>
        <w:rPr>
          <w:rFonts w:ascii="Arial" w:hAnsi="Arial"/>
          <w:i/>
          <w:color w:val="FF0000"/>
        </w:rPr>
        <w:t xml:space="preserve"> – </w:t>
      </w:r>
      <w:proofErr w:type="gramStart"/>
      <w:r>
        <w:rPr>
          <w:rFonts w:ascii="Arial" w:hAnsi="Arial"/>
          <w:i/>
          <w:color w:val="FF0000"/>
        </w:rPr>
        <w:t>viz. čl.</w:t>
      </w:r>
      <w:proofErr w:type="gramEnd"/>
      <w:r>
        <w:rPr>
          <w:rFonts w:ascii="Arial" w:hAnsi="Arial"/>
          <w:i/>
          <w:color w:val="FF0000"/>
        </w:rPr>
        <w:t xml:space="preserve"> 1.9.Hodnocené varianty – Varianta BP. </w:t>
      </w:r>
      <w:r w:rsidRPr="00D50131">
        <w:rPr>
          <w:rFonts w:ascii="Arial" w:hAnsi="Arial"/>
          <w:i/>
          <w:color w:val="FF0000"/>
        </w:rPr>
        <w:t>Náklady na údržbu jsou v ekonomickém hodnocení započteny.</w:t>
      </w:r>
      <w:r w:rsidR="00E76C88" w:rsidRPr="00D50131">
        <w:rPr>
          <w:rFonts w:ascii="Arial" w:hAnsi="Arial"/>
          <w:i/>
          <w:color w:val="FF0000"/>
        </w:rPr>
        <w:t xml:space="preserve"> </w:t>
      </w:r>
    </w:p>
    <w:p w:rsidR="007F58E0" w:rsidRDefault="007F58E0" w:rsidP="00186E7D">
      <w:pPr>
        <w:ind w:left="-3"/>
        <w:jc w:val="both"/>
      </w:pPr>
    </w:p>
    <w:p w:rsidR="009D5230" w:rsidRDefault="007F58E0" w:rsidP="000C4748">
      <w:pPr>
        <w:pStyle w:val="Odstavecseseznamem"/>
        <w:numPr>
          <w:ilvl w:val="0"/>
          <w:numId w:val="15"/>
        </w:numPr>
        <w:spacing w:before="120" w:after="120"/>
        <w:ind w:left="567" w:hanging="425"/>
        <w:contextualSpacing w:val="0"/>
        <w:jc w:val="both"/>
        <w:rPr>
          <w:rFonts w:ascii="Arial" w:hAnsi="Arial"/>
          <w:b/>
        </w:rPr>
      </w:pPr>
      <w:r>
        <w:rPr>
          <w:rFonts w:ascii="Arial" w:hAnsi="Arial"/>
          <w:b/>
        </w:rPr>
        <w:t xml:space="preserve"> Názvy souborů </w:t>
      </w:r>
    </w:p>
    <w:p w:rsidR="00915F97" w:rsidRDefault="007F58E0" w:rsidP="00487283">
      <w:pPr>
        <w:tabs>
          <w:tab w:val="left" w:pos="5954"/>
        </w:tabs>
        <w:spacing w:before="120" w:after="120"/>
        <w:ind w:left="567"/>
        <w:jc w:val="both"/>
        <w:rPr>
          <w:rFonts w:ascii="Arial" w:hAnsi="Arial"/>
        </w:rPr>
      </w:pPr>
      <w:r>
        <w:rPr>
          <w:rFonts w:ascii="Arial" w:hAnsi="Arial"/>
        </w:rPr>
        <w:t xml:space="preserve">Iniciativa JASPERS si je vědoma toho, že mnoho podkladových informací je k dispozici ve formě příloh. Obsah těchto souborů je však těžké zjistit, protože v jejich názvech jsou použity znaky s diakritikou, které se na počítačích používajících jinou znakovou sadu než českou nezobrazují správně. </w:t>
      </w:r>
    </w:p>
    <w:p w:rsidR="007F58E0" w:rsidRDefault="00487283" w:rsidP="00487283">
      <w:pPr>
        <w:tabs>
          <w:tab w:val="left" w:pos="5954"/>
        </w:tabs>
        <w:spacing w:before="120" w:after="120"/>
        <w:ind w:left="567"/>
        <w:jc w:val="both"/>
        <w:rPr>
          <w:rFonts w:ascii="Arial" w:hAnsi="Arial"/>
          <w:i/>
          <w:color w:val="17365D" w:themeColor="text2" w:themeShade="BF"/>
        </w:rPr>
      </w:pPr>
      <w:r>
        <w:rPr>
          <w:rFonts w:ascii="Arial" w:hAnsi="Arial"/>
          <w:i/>
          <w:color w:val="17365D" w:themeColor="text2" w:themeShade="BF"/>
        </w:rPr>
        <w:t>Iniciativa JASPERS tedy doporučuje vyhnout se v maximální možné míře používání speciálních českých znaků v názvech souborů.</w:t>
      </w:r>
    </w:p>
    <w:p w:rsidR="00102C81" w:rsidRPr="00102C81" w:rsidRDefault="00102C81" w:rsidP="00487283">
      <w:pPr>
        <w:tabs>
          <w:tab w:val="left" w:pos="5954"/>
        </w:tabs>
        <w:spacing w:before="120" w:after="120"/>
        <w:ind w:left="567"/>
        <w:jc w:val="both"/>
        <w:rPr>
          <w:rFonts w:ascii="Arial" w:hAnsi="Arial"/>
          <w:i/>
          <w:color w:val="FF0000"/>
        </w:rPr>
      </w:pPr>
      <w:r w:rsidRPr="00102C81">
        <w:rPr>
          <w:rFonts w:ascii="Arial" w:hAnsi="Arial"/>
          <w:i/>
          <w:color w:val="FF0000"/>
        </w:rPr>
        <w:t>Bude respektováno.</w:t>
      </w:r>
    </w:p>
    <w:p w:rsidR="00432463" w:rsidRDefault="00432463" w:rsidP="00186E7D">
      <w:pPr>
        <w:jc w:val="both"/>
      </w:pPr>
      <w:r>
        <w:br w:type="page"/>
      </w:r>
    </w:p>
    <w:p w:rsidR="00487283" w:rsidRPr="00487283" w:rsidRDefault="00020AB0" w:rsidP="00487283">
      <w:pPr>
        <w:spacing w:before="120"/>
        <w:jc w:val="right"/>
        <w:rPr>
          <w:rFonts w:ascii="Arial" w:hAnsi="Arial"/>
          <w:b/>
          <w:sz w:val="32"/>
          <w:u w:val="single"/>
        </w:rPr>
      </w:pPr>
      <w:bookmarkStart w:id="110" w:name="_Toc388654157"/>
      <w:r>
        <w:rPr>
          <w:rFonts w:ascii="Arial" w:hAnsi="Arial"/>
          <w:b/>
          <w:sz w:val="32"/>
          <w:u w:val="single"/>
        </w:rPr>
        <w:lastRenderedPageBreak/>
        <w:t>Příloha 1</w:t>
      </w:r>
    </w:p>
    <w:p w:rsidR="00487283" w:rsidRDefault="00487283" w:rsidP="00440540">
      <w:pPr>
        <w:spacing w:before="120"/>
        <w:rPr>
          <w:rFonts w:ascii="Arial" w:hAnsi="Arial"/>
          <w:b/>
          <w:u w:val="single"/>
        </w:rPr>
      </w:pPr>
    </w:p>
    <w:p w:rsidR="00440540" w:rsidRPr="00487283" w:rsidRDefault="00020AB0" w:rsidP="00487283">
      <w:pPr>
        <w:spacing w:before="120" w:line="360" w:lineRule="auto"/>
        <w:rPr>
          <w:rFonts w:ascii="Arial" w:hAnsi="Arial"/>
          <w:b/>
          <w:sz w:val="22"/>
          <w:u w:val="single"/>
        </w:rPr>
      </w:pPr>
      <w:r>
        <w:rPr>
          <w:rFonts w:ascii="Arial" w:hAnsi="Arial"/>
          <w:b/>
          <w:sz w:val="22"/>
          <w:u w:val="single"/>
        </w:rPr>
        <w:t>Určení počtu vlaků</w:t>
      </w:r>
    </w:p>
    <w:p w:rsidR="00744917" w:rsidRPr="00EA7F78" w:rsidRDefault="00744917" w:rsidP="00487283">
      <w:pPr>
        <w:spacing w:before="120"/>
        <w:jc w:val="both"/>
        <w:rPr>
          <w:rFonts w:ascii="Arial" w:hAnsi="Arial"/>
        </w:rPr>
      </w:pPr>
      <w:r>
        <w:rPr>
          <w:rFonts w:ascii="Arial" w:hAnsi="Arial"/>
        </w:rPr>
        <w:t>Podle podkladů uvedených ve studii se zdá, že předpovědi objemů dopravy a plánované počty vlaků byly stanoveny odděleně na základě počátečních požadavků objednavatelů dopravy a nebyly ověřeny analýzou poptávky. Následující výtah toho, co lze ve studii nalézt, dokresluje jak toto tvrzení, tak i určité rozpory ve studii.</w:t>
      </w:r>
    </w:p>
    <w:p w:rsidR="00440540" w:rsidRPr="00487283" w:rsidRDefault="00020AB0" w:rsidP="00487283">
      <w:pPr>
        <w:spacing w:before="120" w:after="120"/>
        <w:jc w:val="both"/>
        <w:rPr>
          <w:rFonts w:ascii="Arial" w:hAnsi="Arial" w:cs="Arial"/>
          <w:b/>
        </w:rPr>
      </w:pPr>
      <w:r>
        <w:rPr>
          <w:rFonts w:ascii="Arial" w:hAnsi="Arial"/>
          <w:b/>
        </w:rPr>
        <w:t>Současný stav</w:t>
      </w:r>
    </w:p>
    <w:p w:rsidR="00440540" w:rsidRPr="00EA7F78" w:rsidRDefault="00020AB0" w:rsidP="00487283">
      <w:pPr>
        <w:spacing w:before="120"/>
        <w:jc w:val="both"/>
        <w:rPr>
          <w:rFonts w:ascii="Arial" w:hAnsi="Arial"/>
        </w:rPr>
      </w:pPr>
      <w:r>
        <w:rPr>
          <w:rFonts w:ascii="Arial" w:hAnsi="Arial"/>
        </w:rPr>
        <w:t xml:space="preserve">Zpráva „Analýza dopravního trhu – koncepce“ ukazuje současný počet cestujících za den mezi Brnem hl. n. a Přerovem hl. n. Je zřejmé, že mezi Brnem a Blažovicemi (Slavkovem) je velká poptávka po městské/regionální dopravě, a v menší míře pak i mezi Přerovem a Nezamyslicemi. Současný objem regionální dopravy mezi těmito úseky se zdá být poměrně malý. </w:t>
      </w:r>
    </w:p>
    <w:p w:rsidR="00440540" w:rsidRDefault="00020AB0" w:rsidP="00440540">
      <w:pPr>
        <w:spacing w:before="120"/>
        <w:rPr>
          <w:rFonts w:ascii="Arial" w:hAnsi="Arial"/>
        </w:rPr>
      </w:pPr>
      <w:r>
        <w:rPr>
          <w:rFonts w:ascii="Arial" w:hAnsi="Arial"/>
        </w:rPr>
        <w:t xml:space="preserve">  </w:t>
      </w:r>
    </w:p>
    <w:p w:rsidR="00C4207D" w:rsidRPr="00EA7F78" w:rsidRDefault="00C4207D" w:rsidP="00440540">
      <w:pPr>
        <w:spacing w:before="120"/>
        <w:rPr>
          <w:rFonts w:ascii="Arial" w:hAnsi="Arial"/>
          <w:b/>
        </w:rPr>
      </w:pPr>
    </w:p>
    <w:tbl>
      <w:tblPr>
        <w:tblW w:w="7371"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371"/>
      </w:tblGrid>
      <w:tr w:rsidR="00440540" w:rsidRPr="00432463" w:rsidTr="00721F71">
        <w:trPr>
          <w:trHeight w:hRule="exact" w:val="340"/>
        </w:trPr>
        <w:tc>
          <w:tcPr>
            <w:tcW w:w="7371" w:type="dxa"/>
            <w:shd w:val="clear" w:color="auto" w:fill="auto"/>
            <w:vAlign w:val="center"/>
          </w:tcPr>
          <w:p w:rsidR="00440540" w:rsidRPr="00EA7F78" w:rsidRDefault="00020AB0" w:rsidP="00721F71">
            <w:pPr>
              <w:spacing w:before="120"/>
              <w:rPr>
                <w:rFonts w:ascii="Arial" w:hAnsi="Arial"/>
              </w:rPr>
            </w:pPr>
            <w:bookmarkStart w:id="111" w:name="_Toc309045130"/>
            <w:r>
              <w:rPr>
                <w:rFonts w:ascii="Arial" w:hAnsi="Arial"/>
              </w:rPr>
              <w:t>Obr. 3.1 – Objem přepravy Brno – Přerov, 2011 cestujících/den</w:t>
            </w:r>
            <w:bookmarkEnd w:id="111"/>
          </w:p>
        </w:tc>
      </w:tr>
      <w:tr w:rsidR="00440540" w:rsidRPr="00432463" w:rsidTr="00721F71">
        <w:trPr>
          <w:trHeight w:val="715"/>
        </w:trPr>
        <w:tc>
          <w:tcPr>
            <w:tcW w:w="7371" w:type="dxa"/>
            <w:vAlign w:val="center"/>
          </w:tcPr>
          <w:p w:rsidR="00440540" w:rsidRPr="00EA7F78" w:rsidRDefault="00CD416F" w:rsidP="00721F71">
            <w:pPr>
              <w:spacing w:before="120"/>
              <w:rPr>
                <w:rFonts w:ascii="Arial" w:hAnsi="Arial"/>
              </w:rPr>
            </w:pPr>
            <w:r>
              <w:rPr>
                <w:rFonts w:ascii="Arial" w:hAnsi="Arial"/>
                <w:noProof/>
                <w:lang w:bidi="ar-SA"/>
              </w:rPr>
              <w:drawing>
                <wp:inline distT="0" distB="0" distL="0" distR="0">
                  <wp:extent cx="4059976" cy="1800000"/>
                  <wp:effectExtent l="19050" t="0" r="0" b="0"/>
                  <wp:docPr id="249" name="obráze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 cstate="print"/>
                          <a:srcRect/>
                          <a:stretch>
                            <a:fillRect/>
                          </a:stretch>
                        </pic:blipFill>
                        <pic:spPr bwMode="auto">
                          <a:xfrm>
                            <a:off x="0" y="0"/>
                            <a:ext cx="4059976" cy="1800000"/>
                          </a:xfrm>
                          <a:prstGeom prst="rect">
                            <a:avLst/>
                          </a:prstGeom>
                          <a:noFill/>
                          <a:ln w="9525">
                            <a:noFill/>
                            <a:miter lim="800000"/>
                            <a:headEnd/>
                            <a:tailEnd/>
                          </a:ln>
                        </pic:spPr>
                      </pic:pic>
                    </a:graphicData>
                  </a:graphic>
                </wp:inline>
              </w:drawing>
            </w:r>
          </w:p>
        </w:tc>
      </w:tr>
      <w:tr w:rsidR="00440540" w:rsidRPr="00432463" w:rsidTr="00721F71">
        <w:trPr>
          <w:trHeight w:val="158"/>
        </w:trPr>
        <w:tc>
          <w:tcPr>
            <w:tcW w:w="7371" w:type="dxa"/>
            <w:vAlign w:val="center"/>
          </w:tcPr>
          <w:p w:rsidR="00440540" w:rsidRPr="00EA7F78" w:rsidRDefault="00020AB0" w:rsidP="00487283">
            <w:pPr>
              <w:pStyle w:val="Titulek"/>
              <w:spacing w:before="120" w:after="120"/>
              <w:jc w:val="center"/>
              <w:rPr>
                <w:rFonts w:ascii="Arial" w:hAnsi="Arial"/>
              </w:rPr>
            </w:pPr>
            <w:r>
              <w:rPr>
                <w:rFonts w:ascii="Arial" w:hAnsi="Arial"/>
              </w:rPr>
              <w:t>Zdroj: SUDOP Praha podle údajů ČD</w:t>
            </w:r>
          </w:p>
        </w:tc>
      </w:tr>
    </w:tbl>
    <w:p w:rsidR="00440540" w:rsidRDefault="00440540" w:rsidP="00440540">
      <w:pPr>
        <w:spacing w:before="120"/>
        <w:rPr>
          <w:rFonts w:ascii="Arial" w:hAnsi="Arial"/>
        </w:rPr>
      </w:pPr>
    </w:p>
    <w:p w:rsidR="00C4207D" w:rsidRPr="00EA7F78" w:rsidRDefault="00C4207D" w:rsidP="00440540">
      <w:pPr>
        <w:spacing w:before="120"/>
        <w:rPr>
          <w:rFonts w:ascii="Arial" w:hAnsi="Arial"/>
        </w:rPr>
      </w:pPr>
    </w:p>
    <w:p w:rsidR="00440540" w:rsidRPr="00EA7F78" w:rsidRDefault="00020AB0" w:rsidP="00487283">
      <w:pPr>
        <w:spacing w:before="120"/>
        <w:jc w:val="both"/>
        <w:rPr>
          <w:rFonts w:ascii="Arial" w:hAnsi="Arial"/>
        </w:rPr>
      </w:pPr>
      <w:r>
        <w:rPr>
          <w:rFonts w:ascii="Arial" w:hAnsi="Arial"/>
        </w:rPr>
        <w:t>Podle GVD 2010/2011 je denně nabízeno 14 párů dálkových osobních vlaků jedoucích v hodinovém taktu v úseku Brno – Bohumín. V úseku Brno – Přerov zastavují expresní vlaky</w:t>
      </w:r>
      <w:r>
        <w:rPr>
          <w:rStyle w:val="Znakapoznpodarou"/>
          <w:rFonts w:ascii="Arial" w:hAnsi="Arial"/>
        </w:rPr>
        <w:footnoteReference w:id="2"/>
      </w:r>
      <w:r>
        <w:rPr>
          <w:rFonts w:ascii="Arial" w:hAnsi="Arial"/>
        </w:rPr>
        <w:t xml:space="preserve"> ve stanicích Brno hl. n., Vyškov n. M., Nezamyslice (některé), Kojetín a Přerov. Pravidelná cestovní doba mezi Brnem a Přerovem je 82 minut.</w:t>
      </w:r>
    </w:p>
    <w:p w:rsidR="00440540" w:rsidRPr="00EA7F78" w:rsidRDefault="00020AB0" w:rsidP="00487283">
      <w:pPr>
        <w:spacing w:before="120"/>
        <w:jc w:val="both"/>
        <w:rPr>
          <w:rFonts w:ascii="Arial" w:hAnsi="Arial"/>
        </w:rPr>
      </w:pPr>
      <w:r>
        <w:rPr>
          <w:rFonts w:ascii="Arial" w:hAnsi="Arial"/>
        </w:rPr>
        <w:t>Na druhé trase z Brna do Olomouce jezdí denně 8 párů vlaků ve dvouhodinových intervalech. Tyto vlaky z Olomouce pokračují do Šumperka, každý druhý pak do Jeseníku. Ve zkoumaném traťovém úseku tyto vlaky zastavují ve stanicích Brno hl. n., Vyškov n. M., Ivanovice na H. a Nezamyslice. Pravidelná cestovní doba mezi Brnem a Olomoucí je 95 minut.</w:t>
      </w:r>
    </w:p>
    <w:p w:rsidR="00440540" w:rsidRPr="00EA7F78" w:rsidRDefault="00020AB0" w:rsidP="00487283">
      <w:pPr>
        <w:spacing w:before="120"/>
        <w:jc w:val="both"/>
        <w:rPr>
          <w:rFonts w:ascii="Arial" w:hAnsi="Arial"/>
        </w:rPr>
      </w:pPr>
      <w:r>
        <w:rPr>
          <w:rFonts w:ascii="Arial" w:hAnsi="Arial"/>
        </w:rPr>
        <w:t>Lepší přehled současného počtu pravidelných vlaků je uveden ve schématu v kapitole „Technologie dopravy“ v příloze 2 „Současný počet pravidelných vlaků za 24 hodin podle druhu a směru).</w:t>
      </w:r>
    </w:p>
    <w:p w:rsidR="00C4207D" w:rsidRDefault="00020AB0" w:rsidP="00487283">
      <w:pPr>
        <w:spacing w:before="120"/>
        <w:jc w:val="both"/>
        <w:rPr>
          <w:rFonts w:ascii="Arial" w:hAnsi="Arial"/>
        </w:rPr>
      </w:pPr>
      <w:r>
        <w:rPr>
          <w:rFonts w:ascii="Arial" w:hAnsi="Arial"/>
        </w:rPr>
        <w:t xml:space="preserve">Předpokládané počty vlaků jsou uvedeny v kapitole 2.5 studie proveditelnosti. Podle bodu 2.5.1 studie proveditelnosti byl „předpokládaný rozsah dopravy“ určen pražským GŘ SŽDC a je v souladu s rozsahem a strukturou železničního uzlu Brno. Předpokládané počty vlaků byly stanoveny pro tři časové horizonty: 2016, 2025 a 2040. Údaje v tabulkách 30 až 35 uvádějí tyto počty vlaků pro jednotlivé úseky a pro období 24 hodin a 2 hodiny (dopravní špička). Počty vlaků byly použity při návrhu kapacity infrastruktury. </w:t>
      </w:r>
    </w:p>
    <w:p w:rsidR="00C4207D" w:rsidRDefault="00C4207D">
      <w:pPr>
        <w:rPr>
          <w:rFonts w:ascii="Arial" w:hAnsi="Arial"/>
        </w:rPr>
      </w:pPr>
      <w:r>
        <w:br w:type="page"/>
      </w:r>
    </w:p>
    <w:p w:rsidR="00B93B8A" w:rsidRPr="00EA7F78" w:rsidRDefault="00B93B8A" w:rsidP="00487283">
      <w:pPr>
        <w:spacing w:before="120"/>
        <w:jc w:val="both"/>
        <w:rPr>
          <w:rFonts w:ascii="Arial" w:hAnsi="Arial"/>
        </w:rPr>
      </w:pPr>
    </w:p>
    <w:p w:rsidR="00440540" w:rsidRDefault="00020AB0" w:rsidP="00C4207D">
      <w:pPr>
        <w:spacing w:before="120"/>
        <w:jc w:val="right"/>
        <w:rPr>
          <w:rFonts w:ascii="Arial" w:hAnsi="Arial"/>
        </w:rPr>
      </w:pPr>
      <w:r>
        <w:rPr>
          <w:rFonts w:ascii="Arial" w:hAnsi="Arial"/>
        </w:rPr>
        <w:t xml:space="preserve">V následující tabulce jsou pro srovnání shrnuty zjištěné údaje. Počty vlaků z tabulek T42 a T30 až T36 se neshodují a je třeba je překontrolovat.  </w:t>
      </w:r>
    </w:p>
    <w:p w:rsidR="00C4207D" w:rsidRPr="00EA7F78" w:rsidRDefault="00C4207D" w:rsidP="00487283">
      <w:pPr>
        <w:spacing w:before="120"/>
        <w:jc w:val="both"/>
        <w:rPr>
          <w:rFonts w:ascii="Arial" w:hAnsi="Arial"/>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81"/>
        <w:gridCol w:w="2841"/>
        <w:gridCol w:w="661"/>
        <w:gridCol w:w="661"/>
        <w:gridCol w:w="661"/>
        <w:gridCol w:w="661"/>
        <w:gridCol w:w="806"/>
      </w:tblGrid>
      <w:tr w:rsidR="00440540" w:rsidRPr="00432463" w:rsidTr="00C4207D">
        <w:trPr>
          <w:trHeight w:val="300"/>
        </w:trPr>
        <w:tc>
          <w:tcPr>
            <w:tcW w:w="6864" w:type="dxa"/>
            <w:gridSpan w:val="6"/>
            <w:shd w:val="clear" w:color="000000" w:fill="D8D8D8"/>
            <w:vAlign w:val="bottom"/>
            <w:hideMark/>
          </w:tcPr>
          <w:p w:rsidR="00440540" w:rsidRPr="00EA7F78" w:rsidRDefault="00020AB0" w:rsidP="00C4207D">
            <w:pPr>
              <w:spacing w:before="120"/>
              <w:rPr>
                <w:rFonts w:ascii="Arial" w:hAnsi="Arial"/>
                <w:color w:val="000000"/>
              </w:rPr>
            </w:pPr>
            <w:r>
              <w:rPr>
                <w:rFonts w:ascii="Arial" w:hAnsi="Arial"/>
                <w:color w:val="000000"/>
              </w:rPr>
              <w:t>Počty vlaků za 24 h na trati Přerov – Brno</w:t>
            </w:r>
          </w:p>
        </w:tc>
        <w:tc>
          <w:tcPr>
            <w:tcW w:w="0" w:type="auto"/>
            <w:shd w:val="clear" w:color="000000" w:fill="D8D8D8"/>
          </w:tcPr>
          <w:p w:rsidR="00440540" w:rsidRPr="00EA7F78" w:rsidRDefault="00440540" w:rsidP="00721F71">
            <w:pPr>
              <w:spacing w:before="120"/>
              <w:rPr>
                <w:rFonts w:ascii="Arial" w:hAnsi="Arial"/>
              </w:rPr>
            </w:pPr>
          </w:p>
        </w:tc>
      </w:tr>
      <w:tr w:rsidR="00440540" w:rsidRPr="00432463" w:rsidTr="00C4207D">
        <w:trPr>
          <w:trHeight w:val="300"/>
        </w:trPr>
        <w:tc>
          <w:tcPr>
            <w:tcW w:w="2181" w:type="dxa"/>
            <w:shd w:val="clear" w:color="auto" w:fill="auto"/>
            <w:vAlign w:val="bottom"/>
            <w:hideMark/>
          </w:tcPr>
          <w:p w:rsidR="00440540" w:rsidRPr="00EA7F78" w:rsidRDefault="00020AB0" w:rsidP="00721F71">
            <w:pPr>
              <w:spacing w:before="120"/>
              <w:jc w:val="center"/>
              <w:rPr>
                <w:rFonts w:ascii="Arial" w:hAnsi="Arial"/>
                <w:sz w:val="16"/>
                <w:szCs w:val="16"/>
                <w:highlight w:val="yellow"/>
              </w:rPr>
            </w:pPr>
            <w:r>
              <w:rPr>
                <w:rFonts w:ascii="Arial" w:hAnsi="Arial"/>
                <w:sz w:val="16"/>
                <w:highlight w:val="yellow"/>
              </w:rPr>
              <w:t>Referenční tabulka (T) studie proveditelnosti</w:t>
            </w:r>
          </w:p>
        </w:tc>
        <w:tc>
          <w:tcPr>
            <w:tcW w:w="0" w:type="auto"/>
            <w:shd w:val="clear" w:color="auto" w:fill="auto"/>
            <w:vAlign w:val="bottom"/>
            <w:hideMark/>
          </w:tcPr>
          <w:p w:rsidR="00440540" w:rsidRPr="00EA7F78" w:rsidRDefault="00020AB0" w:rsidP="00721F71">
            <w:pPr>
              <w:jc w:val="center"/>
              <w:rPr>
                <w:rFonts w:ascii="Arial" w:hAnsi="Arial"/>
                <w:sz w:val="16"/>
                <w:szCs w:val="16"/>
                <w:highlight w:val="yellow"/>
              </w:rPr>
            </w:pPr>
            <w:r>
              <w:rPr>
                <w:rFonts w:ascii="Arial" w:hAnsi="Arial"/>
                <w:sz w:val="16"/>
                <w:highlight w:val="yellow"/>
              </w:rPr>
              <w:t>T 42</w:t>
            </w:r>
          </w:p>
          <w:p w:rsidR="00440540" w:rsidRPr="00EA7F78" w:rsidRDefault="00020AB0" w:rsidP="00721F71">
            <w:pPr>
              <w:jc w:val="center"/>
              <w:rPr>
                <w:rFonts w:ascii="Arial" w:hAnsi="Arial"/>
                <w:sz w:val="16"/>
                <w:szCs w:val="16"/>
                <w:highlight w:val="yellow"/>
              </w:rPr>
            </w:pPr>
            <w:r>
              <w:rPr>
                <w:rFonts w:ascii="Arial" w:hAnsi="Arial"/>
                <w:sz w:val="16"/>
                <w:highlight w:val="yellow"/>
              </w:rPr>
              <w:t>současnost/střednědobé/dlouhodobé</w:t>
            </w:r>
          </w:p>
        </w:tc>
        <w:tc>
          <w:tcPr>
            <w:tcW w:w="0" w:type="auto"/>
            <w:shd w:val="clear" w:color="000000" w:fill="D8D8D8"/>
            <w:vAlign w:val="bottom"/>
            <w:hideMark/>
          </w:tcPr>
          <w:p w:rsidR="00440540" w:rsidRPr="00EA7F78" w:rsidRDefault="00020AB0" w:rsidP="00721F71">
            <w:pPr>
              <w:spacing w:before="120"/>
              <w:jc w:val="center"/>
              <w:rPr>
                <w:rFonts w:ascii="Arial" w:hAnsi="Arial"/>
                <w:sz w:val="16"/>
                <w:szCs w:val="16"/>
                <w:highlight w:val="yellow"/>
              </w:rPr>
            </w:pPr>
            <w:r>
              <w:rPr>
                <w:rFonts w:ascii="Arial" w:hAnsi="Arial"/>
                <w:sz w:val="16"/>
                <w:highlight w:val="yellow"/>
              </w:rPr>
              <w:t>T36</w:t>
            </w:r>
          </w:p>
        </w:tc>
        <w:tc>
          <w:tcPr>
            <w:tcW w:w="0" w:type="auto"/>
            <w:shd w:val="clear" w:color="000000" w:fill="D8D8D8"/>
            <w:noWrap/>
            <w:vAlign w:val="bottom"/>
            <w:hideMark/>
          </w:tcPr>
          <w:p w:rsidR="00440540" w:rsidRPr="00EA7F78" w:rsidRDefault="00020AB0" w:rsidP="00721F71">
            <w:pPr>
              <w:spacing w:before="120"/>
              <w:jc w:val="center"/>
              <w:rPr>
                <w:rFonts w:ascii="Arial" w:hAnsi="Arial"/>
                <w:sz w:val="16"/>
                <w:szCs w:val="16"/>
                <w:highlight w:val="yellow"/>
              </w:rPr>
            </w:pPr>
            <w:r>
              <w:rPr>
                <w:rFonts w:ascii="Arial" w:hAnsi="Arial"/>
                <w:sz w:val="16"/>
                <w:highlight w:val="yellow"/>
              </w:rPr>
              <w:t>T30</w:t>
            </w:r>
          </w:p>
        </w:tc>
        <w:tc>
          <w:tcPr>
            <w:tcW w:w="0" w:type="auto"/>
            <w:shd w:val="clear" w:color="000000" w:fill="D8D8D8"/>
            <w:noWrap/>
            <w:vAlign w:val="bottom"/>
            <w:hideMark/>
          </w:tcPr>
          <w:p w:rsidR="00440540" w:rsidRPr="00EA7F78" w:rsidRDefault="00020AB0" w:rsidP="00721F71">
            <w:pPr>
              <w:spacing w:before="120"/>
              <w:jc w:val="center"/>
              <w:rPr>
                <w:rFonts w:ascii="Arial" w:hAnsi="Arial"/>
                <w:sz w:val="16"/>
                <w:szCs w:val="16"/>
                <w:highlight w:val="yellow"/>
              </w:rPr>
            </w:pPr>
            <w:r>
              <w:rPr>
                <w:rFonts w:ascii="Arial" w:hAnsi="Arial"/>
                <w:sz w:val="16"/>
                <w:highlight w:val="yellow"/>
              </w:rPr>
              <w:t>T32</w:t>
            </w:r>
          </w:p>
        </w:tc>
        <w:tc>
          <w:tcPr>
            <w:tcW w:w="0" w:type="auto"/>
            <w:shd w:val="clear" w:color="000000" w:fill="D8D8D8"/>
            <w:noWrap/>
            <w:vAlign w:val="bottom"/>
            <w:hideMark/>
          </w:tcPr>
          <w:p w:rsidR="00440540" w:rsidRPr="00EA7F78" w:rsidRDefault="00020AB0" w:rsidP="00721F71">
            <w:pPr>
              <w:spacing w:before="120"/>
              <w:jc w:val="center"/>
              <w:rPr>
                <w:rFonts w:ascii="Arial" w:hAnsi="Arial"/>
                <w:sz w:val="16"/>
                <w:szCs w:val="16"/>
                <w:highlight w:val="yellow"/>
              </w:rPr>
            </w:pPr>
            <w:r>
              <w:rPr>
                <w:rFonts w:ascii="Arial" w:hAnsi="Arial"/>
                <w:sz w:val="16"/>
                <w:highlight w:val="yellow"/>
              </w:rPr>
              <w:t>T34</w:t>
            </w:r>
          </w:p>
        </w:tc>
        <w:tc>
          <w:tcPr>
            <w:tcW w:w="0" w:type="auto"/>
            <w:shd w:val="clear" w:color="000000" w:fill="D8D8D8"/>
          </w:tcPr>
          <w:p w:rsidR="00440540" w:rsidRPr="00EA7F78" w:rsidRDefault="00440540" w:rsidP="00721F71">
            <w:pPr>
              <w:spacing w:before="120"/>
              <w:rPr>
                <w:rFonts w:ascii="Arial" w:hAnsi="Arial"/>
              </w:rPr>
            </w:pPr>
          </w:p>
        </w:tc>
      </w:tr>
      <w:tr w:rsidR="00440540" w:rsidRPr="00432463" w:rsidTr="00C4207D">
        <w:trPr>
          <w:trHeight w:val="300"/>
        </w:trPr>
        <w:tc>
          <w:tcPr>
            <w:tcW w:w="2181" w:type="dxa"/>
            <w:shd w:val="clear" w:color="auto" w:fill="auto"/>
            <w:vAlign w:val="bottom"/>
            <w:hideMark/>
          </w:tcPr>
          <w:p w:rsidR="00440540" w:rsidRPr="00EA7F78" w:rsidRDefault="00C4207D" w:rsidP="00C4207D">
            <w:pPr>
              <w:spacing w:before="120"/>
              <w:rPr>
                <w:rFonts w:ascii="Arial" w:hAnsi="Arial"/>
              </w:rPr>
            </w:pPr>
            <w:r>
              <w:rPr>
                <w:rFonts w:ascii="Arial" w:hAnsi="Arial"/>
              </w:rPr>
              <w:t>Přerov – Brno</w:t>
            </w:r>
          </w:p>
        </w:tc>
        <w:tc>
          <w:tcPr>
            <w:tcW w:w="0" w:type="auto"/>
            <w:shd w:val="clear" w:color="auto" w:fill="auto"/>
            <w:vAlign w:val="bottom"/>
            <w:hideMark/>
          </w:tcPr>
          <w:p w:rsidR="00440540" w:rsidRPr="00EA7F78" w:rsidRDefault="00020AB0" w:rsidP="00721F71">
            <w:pPr>
              <w:spacing w:before="120"/>
              <w:rPr>
                <w:rFonts w:ascii="Arial" w:hAnsi="Arial"/>
              </w:rPr>
            </w:pPr>
            <w:r>
              <w:rPr>
                <w:rFonts w:ascii="Arial" w:hAnsi="Arial"/>
              </w:rPr>
              <w:t>Dohromady</w:t>
            </w:r>
          </w:p>
        </w:tc>
        <w:tc>
          <w:tcPr>
            <w:tcW w:w="0" w:type="auto"/>
            <w:shd w:val="clear" w:color="000000" w:fill="D8D8D8"/>
            <w:vAlign w:val="bottom"/>
            <w:hideMark/>
          </w:tcPr>
          <w:p w:rsidR="00440540" w:rsidRPr="00EA7F78" w:rsidRDefault="00020AB0" w:rsidP="00721F71">
            <w:pPr>
              <w:spacing w:before="120"/>
              <w:rPr>
                <w:rFonts w:ascii="Arial" w:hAnsi="Arial"/>
              </w:rPr>
            </w:pPr>
            <w:r>
              <w:rPr>
                <w:rFonts w:ascii="Arial" w:hAnsi="Arial"/>
              </w:rPr>
              <w:t>2014</w:t>
            </w:r>
          </w:p>
        </w:tc>
        <w:tc>
          <w:tcPr>
            <w:tcW w:w="0" w:type="auto"/>
            <w:shd w:val="clear" w:color="000000" w:fill="D8D8D8"/>
            <w:noWrap/>
            <w:vAlign w:val="bottom"/>
            <w:hideMark/>
          </w:tcPr>
          <w:p w:rsidR="00440540" w:rsidRPr="00EA7F78" w:rsidRDefault="00020AB0" w:rsidP="00721F71">
            <w:pPr>
              <w:spacing w:before="120"/>
              <w:rPr>
                <w:rFonts w:ascii="Arial" w:hAnsi="Arial"/>
              </w:rPr>
            </w:pPr>
            <w:r>
              <w:rPr>
                <w:rFonts w:ascii="Arial" w:hAnsi="Arial"/>
              </w:rPr>
              <w:t>2016</w:t>
            </w:r>
          </w:p>
        </w:tc>
        <w:tc>
          <w:tcPr>
            <w:tcW w:w="0" w:type="auto"/>
            <w:shd w:val="clear" w:color="000000" w:fill="D8D8D8"/>
            <w:noWrap/>
            <w:vAlign w:val="bottom"/>
            <w:hideMark/>
          </w:tcPr>
          <w:p w:rsidR="00440540" w:rsidRPr="00EA7F78" w:rsidRDefault="00020AB0" w:rsidP="00721F71">
            <w:pPr>
              <w:spacing w:before="120"/>
              <w:rPr>
                <w:rFonts w:ascii="Arial" w:hAnsi="Arial"/>
              </w:rPr>
            </w:pPr>
            <w:r>
              <w:rPr>
                <w:rFonts w:ascii="Arial" w:hAnsi="Arial"/>
              </w:rPr>
              <w:t>2025</w:t>
            </w:r>
          </w:p>
        </w:tc>
        <w:tc>
          <w:tcPr>
            <w:tcW w:w="0" w:type="auto"/>
            <w:shd w:val="clear" w:color="000000" w:fill="D8D8D8"/>
            <w:noWrap/>
            <w:vAlign w:val="bottom"/>
            <w:hideMark/>
          </w:tcPr>
          <w:p w:rsidR="00440540" w:rsidRPr="00EA7F78" w:rsidRDefault="00020AB0" w:rsidP="00721F71">
            <w:pPr>
              <w:spacing w:before="120"/>
              <w:rPr>
                <w:rFonts w:ascii="Arial" w:hAnsi="Arial"/>
              </w:rPr>
            </w:pPr>
            <w:r>
              <w:rPr>
                <w:rFonts w:ascii="Arial" w:hAnsi="Arial"/>
              </w:rPr>
              <w:t>2040</w:t>
            </w:r>
          </w:p>
        </w:tc>
        <w:tc>
          <w:tcPr>
            <w:tcW w:w="0" w:type="auto"/>
            <w:shd w:val="clear" w:color="000000" w:fill="D8D8D8"/>
          </w:tcPr>
          <w:p w:rsidR="00440540" w:rsidRPr="00EA7F78" w:rsidRDefault="00020AB0" w:rsidP="00721F71">
            <w:pPr>
              <w:spacing w:before="120"/>
              <w:rPr>
                <w:rFonts w:ascii="Arial" w:hAnsi="Arial"/>
              </w:rPr>
            </w:pPr>
            <w:r>
              <w:rPr>
                <w:rFonts w:ascii="Arial" w:hAnsi="Arial"/>
              </w:rPr>
              <w:t>Nárůst</w:t>
            </w:r>
          </w:p>
        </w:tc>
      </w:tr>
      <w:tr w:rsidR="00440540" w:rsidRPr="00432463" w:rsidTr="00C4207D">
        <w:trPr>
          <w:trHeight w:val="300"/>
        </w:trPr>
        <w:tc>
          <w:tcPr>
            <w:tcW w:w="2181" w:type="dxa"/>
            <w:shd w:val="clear" w:color="auto" w:fill="auto"/>
            <w:vAlign w:val="bottom"/>
            <w:hideMark/>
          </w:tcPr>
          <w:p w:rsidR="00440540" w:rsidRPr="00EA7F78" w:rsidRDefault="00020AB0" w:rsidP="00721F71">
            <w:pPr>
              <w:spacing w:before="120"/>
              <w:rPr>
                <w:rFonts w:ascii="Arial" w:hAnsi="Arial"/>
              </w:rPr>
            </w:pPr>
            <w:r>
              <w:rPr>
                <w:rFonts w:ascii="Arial" w:hAnsi="Arial"/>
              </w:rPr>
              <w:t>Přerov – Kojetín</w:t>
            </w:r>
          </w:p>
        </w:tc>
        <w:tc>
          <w:tcPr>
            <w:tcW w:w="0" w:type="auto"/>
            <w:shd w:val="clear" w:color="auto" w:fill="auto"/>
            <w:vAlign w:val="bottom"/>
            <w:hideMark/>
          </w:tcPr>
          <w:p w:rsidR="00440540" w:rsidRPr="00EA7F78" w:rsidRDefault="00020AB0" w:rsidP="00721F71">
            <w:pPr>
              <w:spacing w:before="120"/>
              <w:rPr>
                <w:rFonts w:ascii="Arial" w:hAnsi="Arial"/>
              </w:rPr>
            </w:pPr>
            <w:r>
              <w:rPr>
                <w:rFonts w:ascii="Arial" w:hAnsi="Arial"/>
              </w:rPr>
              <w:t>86/86/220</w:t>
            </w:r>
          </w:p>
        </w:tc>
        <w:tc>
          <w:tcPr>
            <w:tcW w:w="0" w:type="auto"/>
            <w:shd w:val="clear" w:color="auto" w:fill="auto"/>
            <w:noWrap/>
            <w:vAlign w:val="bottom"/>
            <w:hideMark/>
          </w:tcPr>
          <w:p w:rsidR="00440540" w:rsidRPr="00EA7F78" w:rsidRDefault="00020AB0" w:rsidP="00721F71">
            <w:pPr>
              <w:spacing w:before="120"/>
              <w:rPr>
                <w:rFonts w:ascii="Arial" w:hAnsi="Arial"/>
              </w:rPr>
            </w:pPr>
            <w:r>
              <w:rPr>
                <w:rFonts w:ascii="Arial" w:hAnsi="Arial"/>
              </w:rPr>
              <w:t>86</w:t>
            </w:r>
          </w:p>
        </w:tc>
        <w:tc>
          <w:tcPr>
            <w:tcW w:w="0" w:type="auto"/>
            <w:shd w:val="clear" w:color="auto" w:fill="auto"/>
            <w:vAlign w:val="bottom"/>
            <w:hideMark/>
          </w:tcPr>
          <w:p w:rsidR="00440540" w:rsidRPr="00EA7F78" w:rsidRDefault="00020AB0" w:rsidP="00721F71">
            <w:pPr>
              <w:spacing w:before="120"/>
              <w:rPr>
                <w:rFonts w:ascii="Arial" w:hAnsi="Arial"/>
              </w:rPr>
            </w:pPr>
            <w:r>
              <w:rPr>
                <w:rFonts w:ascii="Arial" w:hAnsi="Arial"/>
              </w:rPr>
              <w:t>95</w:t>
            </w:r>
          </w:p>
        </w:tc>
        <w:tc>
          <w:tcPr>
            <w:tcW w:w="0" w:type="auto"/>
            <w:shd w:val="clear" w:color="auto" w:fill="auto"/>
            <w:vAlign w:val="bottom"/>
            <w:hideMark/>
          </w:tcPr>
          <w:p w:rsidR="00440540" w:rsidRPr="00EA7F78" w:rsidRDefault="00020AB0" w:rsidP="00721F71">
            <w:pPr>
              <w:spacing w:before="120"/>
              <w:rPr>
                <w:rFonts w:ascii="Arial" w:hAnsi="Arial"/>
              </w:rPr>
            </w:pPr>
            <w:r>
              <w:rPr>
                <w:rFonts w:ascii="Arial" w:hAnsi="Arial"/>
              </w:rPr>
              <w:t>86</w:t>
            </w:r>
          </w:p>
        </w:tc>
        <w:tc>
          <w:tcPr>
            <w:tcW w:w="0" w:type="auto"/>
            <w:shd w:val="clear" w:color="auto" w:fill="auto"/>
            <w:vAlign w:val="bottom"/>
            <w:hideMark/>
          </w:tcPr>
          <w:p w:rsidR="00440540" w:rsidRPr="00EA7F78" w:rsidRDefault="00020AB0" w:rsidP="00721F71">
            <w:pPr>
              <w:spacing w:before="120"/>
              <w:rPr>
                <w:rFonts w:ascii="Arial" w:hAnsi="Arial"/>
              </w:rPr>
            </w:pPr>
            <w:r>
              <w:rPr>
                <w:rFonts w:ascii="Arial" w:hAnsi="Arial"/>
              </w:rPr>
              <w:t>220</w:t>
            </w:r>
          </w:p>
        </w:tc>
        <w:tc>
          <w:tcPr>
            <w:tcW w:w="0" w:type="auto"/>
            <w:vAlign w:val="bottom"/>
          </w:tcPr>
          <w:p w:rsidR="00440540" w:rsidRPr="00EA7F78" w:rsidRDefault="00020AB0" w:rsidP="00721F71">
            <w:pPr>
              <w:spacing w:before="120"/>
              <w:rPr>
                <w:rFonts w:ascii="Arial" w:hAnsi="Arial"/>
              </w:rPr>
            </w:pPr>
            <w:r>
              <w:rPr>
                <w:rFonts w:ascii="Arial" w:hAnsi="Arial"/>
              </w:rPr>
              <w:t>156 %</w:t>
            </w:r>
          </w:p>
        </w:tc>
      </w:tr>
      <w:tr w:rsidR="00440540" w:rsidRPr="00432463" w:rsidTr="00C4207D">
        <w:trPr>
          <w:trHeight w:val="300"/>
        </w:trPr>
        <w:tc>
          <w:tcPr>
            <w:tcW w:w="2181" w:type="dxa"/>
            <w:shd w:val="clear" w:color="auto" w:fill="auto"/>
            <w:vAlign w:val="bottom"/>
            <w:hideMark/>
          </w:tcPr>
          <w:p w:rsidR="00440540" w:rsidRPr="00EA7F78" w:rsidRDefault="00186E7D" w:rsidP="00C4207D">
            <w:pPr>
              <w:spacing w:before="120"/>
              <w:rPr>
                <w:rFonts w:ascii="Arial" w:hAnsi="Arial"/>
              </w:rPr>
            </w:pPr>
            <w:r>
              <w:rPr>
                <w:rFonts w:ascii="Arial" w:hAnsi="Arial"/>
              </w:rPr>
              <w:t>Kojetín – Nezamyslice</w:t>
            </w:r>
          </w:p>
        </w:tc>
        <w:tc>
          <w:tcPr>
            <w:tcW w:w="0" w:type="auto"/>
            <w:shd w:val="clear" w:color="auto" w:fill="auto"/>
            <w:vAlign w:val="bottom"/>
            <w:hideMark/>
          </w:tcPr>
          <w:p w:rsidR="00440540" w:rsidRPr="00EA7F78" w:rsidRDefault="00020AB0" w:rsidP="00721F71">
            <w:pPr>
              <w:spacing w:before="120"/>
              <w:rPr>
                <w:rFonts w:ascii="Arial" w:hAnsi="Arial"/>
              </w:rPr>
            </w:pPr>
            <w:r>
              <w:rPr>
                <w:rFonts w:ascii="Arial" w:hAnsi="Arial"/>
              </w:rPr>
              <w:t>86/86/292</w:t>
            </w:r>
          </w:p>
        </w:tc>
        <w:tc>
          <w:tcPr>
            <w:tcW w:w="0" w:type="auto"/>
            <w:shd w:val="clear" w:color="auto" w:fill="auto"/>
            <w:noWrap/>
            <w:vAlign w:val="bottom"/>
            <w:hideMark/>
          </w:tcPr>
          <w:p w:rsidR="00440540" w:rsidRPr="00EA7F78" w:rsidRDefault="00020AB0" w:rsidP="00721F71">
            <w:pPr>
              <w:spacing w:before="120"/>
              <w:rPr>
                <w:rFonts w:ascii="Arial" w:hAnsi="Arial"/>
              </w:rPr>
            </w:pPr>
            <w:r>
              <w:rPr>
                <w:rFonts w:ascii="Arial" w:hAnsi="Arial"/>
              </w:rPr>
              <w:t>81</w:t>
            </w:r>
          </w:p>
        </w:tc>
        <w:tc>
          <w:tcPr>
            <w:tcW w:w="0" w:type="auto"/>
            <w:shd w:val="clear" w:color="auto" w:fill="auto"/>
            <w:vAlign w:val="bottom"/>
            <w:hideMark/>
          </w:tcPr>
          <w:p w:rsidR="00440540" w:rsidRPr="00EA7F78" w:rsidRDefault="00020AB0" w:rsidP="00721F71">
            <w:pPr>
              <w:spacing w:before="120"/>
              <w:rPr>
                <w:rFonts w:ascii="Arial" w:hAnsi="Arial"/>
              </w:rPr>
            </w:pPr>
            <w:r>
              <w:rPr>
                <w:rFonts w:ascii="Arial" w:hAnsi="Arial"/>
              </w:rPr>
              <w:t>91</w:t>
            </w:r>
          </w:p>
        </w:tc>
        <w:tc>
          <w:tcPr>
            <w:tcW w:w="0" w:type="auto"/>
            <w:shd w:val="clear" w:color="auto" w:fill="auto"/>
            <w:vAlign w:val="bottom"/>
            <w:hideMark/>
          </w:tcPr>
          <w:p w:rsidR="00440540" w:rsidRPr="00EA7F78" w:rsidRDefault="00020AB0" w:rsidP="00721F71">
            <w:pPr>
              <w:spacing w:before="120"/>
              <w:rPr>
                <w:rFonts w:ascii="Arial" w:hAnsi="Arial"/>
              </w:rPr>
            </w:pPr>
            <w:r>
              <w:rPr>
                <w:rFonts w:ascii="Arial" w:hAnsi="Arial"/>
              </w:rPr>
              <w:t>86</w:t>
            </w:r>
          </w:p>
        </w:tc>
        <w:tc>
          <w:tcPr>
            <w:tcW w:w="0" w:type="auto"/>
            <w:shd w:val="clear" w:color="auto" w:fill="auto"/>
            <w:vAlign w:val="bottom"/>
            <w:hideMark/>
          </w:tcPr>
          <w:p w:rsidR="00440540" w:rsidRPr="00EA7F78" w:rsidRDefault="00020AB0" w:rsidP="00721F71">
            <w:pPr>
              <w:spacing w:before="120"/>
              <w:rPr>
                <w:rFonts w:ascii="Arial" w:hAnsi="Arial"/>
              </w:rPr>
            </w:pPr>
            <w:r>
              <w:rPr>
                <w:rFonts w:ascii="Arial" w:hAnsi="Arial"/>
              </w:rPr>
              <w:t>256</w:t>
            </w:r>
          </w:p>
        </w:tc>
        <w:tc>
          <w:tcPr>
            <w:tcW w:w="0" w:type="auto"/>
            <w:vAlign w:val="bottom"/>
          </w:tcPr>
          <w:p w:rsidR="00440540" w:rsidRPr="00EA7F78" w:rsidRDefault="00020AB0" w:rsidP="00721F71">
            <w:pPr>
              <w:spacing w:before="120"/>
              <w:rPr>
                <w:rFonts w:ascii="Arial" w:hAnsi="Arial"/>
              </w:rPr>
            </w:pPr>
            <w:r>
              <w:rPr>
                <w:rFonts w:ascii="Arial" w:hAnsi="Arial"/>
              </w:rPr>
              <w:t>216 %</w:t>
            </w:r>
          </w:p>
        </w:tc>
      </w:tr>
      <w:tr w:rsidR="00440540" w:rsidRPr="00432463" w:rsidTr="00C4207D">
        <w:trPr>
          <w:trHeight w:val="300"/>
        </w:trPr>
        <w:tc>
          <w:tcPr>
            <w:tcW w:w="2181" w:type="dxa"/>
            <w:shd w:val="clear" w:color="auto" w:fill="auto"/>
            <w:vAlign w:val="bottom"/>
            <w:hideMark/>
          </w:tcPr>
          <w:p w:rsidR="00440540" w:rsidRPr="00EA7F78" w:rsidRDefault="00020AB0" w:rsidP="00C4207D">
            <w:pPr>
              <w:spacing w:before="120"/>
              <w:rPr>
                <w:rFonts w:ascii="Arial" w:hAnsi="Arial"/>
              </w:rPr>
            </w:pPr>
            <w:r>
              <w:rPr>
                <w:rFonts w:ascii="Arial" w:hAnsi="Arial"/>
              </w:rPr>
              <w:t>Nezamyslice – Vyškov</w:t>
            </w:r>
          </w:p>
        </w:tc>
        <w:tc>
          <w:tcPr>
            <w:tcW w:w="0" w:type="auto"/>
            <w:shd w:val="clear" w:color="auto" w:fill="auto"/>
            <w:vAlign w:val="bottom"/>
            <w:hideMark/>
          </w:tcPr>
          <w:p w:rsidR="00440540" w:rsidRPr="00EA7F78" w:rsidRDefault="00020AB0" w:rsidP="00721F71">
            <w:pPr>
              <w:spacing w:before="120"/>
              <w:rPr>
                <w:rFonts w:ascii="Arial" w:hAnsi="Arial"/>
              </w:rPr>
            </w:pPr>
            <w:r>
              <w:rPr>
                <w:rFonts w:ascii="Arial" w:hAnsi="Arial"/>
              </w:rPr>
              <w:t>89/158/400</w:t>
            </w:r>
          </w:p>
        </w:tc>
        <w:tc>
          <w:tcPr>
            <w:tcW w:w="0" w:type="auto"/>
            <w:shd w:val="clear" w:color="auto" w:fill="auto"/>
            <w:noWrap/>
            <w:vAlign w:val="bottom"/>
            <w:hideMark/>
          </w:tcPr>
          <w:p w:rsidR="00440540" w:rsidRPr="00EA7F78" w:rsidRDefault="00020AB0" w:rsidP="00721F71">
            <w:pPr>
              <w:spacing w:before="120"/>
              <w:rPr>
                <w:rFonts w:ascii="Arial" w:hAnsi="Arial"/>
              </w:rPr>
            </w:pPr>
            <w:r>
              <w:rPr>
                <w:rFonts w:ascii="Arial" w:hAnsi="Arial"/>
              </w:rPr>
              <w:t>89</w:t>
            </w:r>
          </w:p>
        </w:tc>
        <w:tc>
          <w:tcPr>
            <w:tcW w:w="0" w:type="auto"/>
            <w:shd w:val="clear" w:color="auto" w:fill="auto"/>
            <w:vAlign w:val="bottom"/>
            <w:hideMark/>
          </w:tcPr>
          <w:p w:rsidR="00440540" w:rsidRPr="00EA7F78" w:rsidRDefault="00020AB0" w:rsidP="00721F71">
            <w:pPr>
              <w:spacing w:before="120"/>
              <w:rPr>
                <w:rFonts w:ascii="Arial" w:hAnsi="Arial"/>
              </w:rPr>
            </w:pPr>
            <w:r>
              <w:rPr>
                <w:rFonts w:ascii="Arial" w:hAnsi="Arial"/>
              </w:rPr>
              <w:t>96</w:t>
            </w:r>
          </w:p>
        </w:tc>
        <w:tc>
          <w:tcPr>
            <w:tcW w:w="0" w:type="auto"/>
            <w:shd w:val="clear" w:color="auto" w:fill="auto"/>
            <w:vAlign w:val="bottom"/>
            <w:hideMark/>
          </w:tcPr>
          <w:p w:rsidR="00440540" w:rsidRPr="00EA7F78" w:rsidRDefault="00020AB0" w:rsidP="00721F71">
            <w:pPr>
              <w:spacing w:before="120"/>
              <w:rPr>
                <w:rFonts w:ascii="Arial" w:hAnsi="Arial"/>
              </w:rPr>
            </w:pPr>
            <w:r>
              <w:rPr>
                <w:rFonts w:ascii="Arial" w:hAnsi="Arial"/>
              </w:rPr>
              <w:t>158</w:t>
            </w:r>
          </w:p>
        </w:tc>
        <w:tc>
          <w:tcPr>
            <w:tcW w:w="0" w:type="auto"/>
            <w:shd w:val="clear" w:color="auto" w:fill="auto"/>
            <w:vAlign w:val="bottom"/>
            <w:hideMark/>
          </w:tcPr>
          <w:p w:rsidR="00440540" w:rsidRPr="00EA7F78" w:rsidRDefault="00020AB0" w:rsidP="00721F71">
            <w:pPr>
              <w:spacing w:before="120"/>
              <w:rPr>
                <w:rFonts w:ascii="Arial" w:hAnsi="Arial"/>
              </w:rPr>
            </w:pPr>
            <w:r>
              <w:rPr>
                <w:rFonts w:ascii="Arial" w:hAnsi="Arial"/>
              </w:rPr>
              <w:t>382</w:t>
            </w:r>
          </w:p>
        </w:tc>
        <w:tc>
          <w:tcPr>
            <w:tcW w:w="0" w:type="auto"/>
            <w:vAlign w:val="bottom"/>
          </w:tcPr>
          <w:p w:rsidR="00440540" w:rsidRPr="00EA7F78" w:rsidRDefault="00020AB0" w:rsidP="00721F71">
            <w:pPr>
              <w:spacing w:before="120"/>
              <w:rPr>
                <w:rFonts w:ascii="Arial" w:hAnsi="Arial"/>
              </w:rPr>
            </w:pPr>
            <w:r>
              <w:rPr>
                <w:rFonts w:ascii="Arial" w:hAnsi="Arial"/>
              </w:rPr>
              <w:t>329 %</w:t>
            </w:r>
          </w:p>
        </w:tc>
      </w:tr>
      <w:tr w:rsidR="00440540" w:rsidRPr="00432463" w:rsidTr="00C4207D">
        <w:trPr>
          <w:trHeight w:val="300"/>
        </w:trPr>
        <w:tc>
          <w:tcPr>
            <w:tcW w:w="2181" w:type="dxa"/>
            <w:shd w:val="clear" w:color="auto" w:fill="auto"/>
            <w:vAlign w:val="bottom"/>
            <w:hideMark/>
          </w:tcPr>
          <w:p w:rsidR="00440540" w:rsidRPr="00EA7F78" w:rsidRDefault="00020AB0" w:rsidP="00C4207D">
            <w:pPr>
              <w:spacing w:before="120"/>
              <w:rPr>
                <w:rFonts w:ascii="Arial" w:hAnsi="Arial"/>
              </w:rPr>
            </w:pPr>
            <w:r>
              <w:rPr>
                <w:rFonts w:ascii="Arial" w:hAnsi="Arial"/>
              </w:rPr>
              <w:t>Vyškov – Blažovice</w:t>
            </w:r>
          </w:p>
        </w:tc>
        <w:tc>
          <w:tcPr>
            <w:tcW w:w="0" w:type="auto"/>
            <w:shd w:val="clear" w:color="auto" w:fill="auto"/>
            <w:vAlign w:val="bottom"/>
            <w:hideMark/>
          </w:tcPr>
          <w:p w:rsidR="00440540" w:rsidRPr="00EA7F78" w:rsidRDefault="00020AB0" w:rsidP="00721F71">
            <w:pPr>
              <w:spacing w:before="120"/>
              <w:rPr>
                <w:rFonts w:ascii="Arial" w:hAnsi="Arial"/>
              </w:rPr>
            </w:pPr>
            <w:r>
              <w:rPr>
                <w:rFonts w:ascii="Arial" w:hAnsi="Arial"/>
              </w:rPr>
              <w:t>72/184/418</w:t>
            </w:r>
          </w:p>
        </w:tc>
        <w:tc>
          <w:tcPr>
            <w:tcW w:w="0" w:type="auto"/>
            <w:shd w:val="clear" w:color="auto" w:fill="auto"/>
            <w:noWrap/>
            <w:vAlign w:val="bottom"/>
            <w:hideMark/>
          </w:tcPr>
          <w:p w:rsidR="00440540" w:rsidRPr="00EA7F78" w:rsidRDefault="00020AB0" w:rsidP="00721F71">
            <w:pPr>
              <w:spacing w:before="120"/>
              <w:rPr>
                <w:rFonts w:ascii="Arial" w:hAnsi="Arial"/>
              </w:rPr>
            </w:pPr>
            <w:r>
              <w:rPr>
                <w:rFonts w:ascii="Arial" w:hAnsi="Arial"/>
              </w:rPr>
              <w:t>72</w:t>
            </w:r>
          </w:p>
        </w:tc>
        <w:tc>
          <w:tcPr>
            <w:tcW w:w="0" w:type="auto"/>
            <w:shd w:val="clear" w:color="auto" w:fill="auto"/>
            <w:vAlign w:val="bottom"/>
            <w:hideMark/>
          </w:tcPr>
          <w:p w:rsidR="00440540" w:rsidRPr="00EA7F78" w:rsidRDefault="00020AB0" w:rsidP="00721F71">
            <w:pPr>
              <w:spacing w:before="120"/>
              <w:rPr>
                <w:rFonts w:ascii="Arial" w:hAnsi="Arial"/>
              </w:rPr>
            </w:pPr>
            <w:r>
              <w:rPr>
                <w:rFonts w:ascii="Arial" w:hAnsi="Arial"/>
              </w:rPr>
              <w:t>80</w:t>
            </w:r>
          </w:p>
        </w:tc>
        <w:tc>
          <w:tcPr>
            <w:tcW w:w="0" w:type="auto"/>
            <w:shd w:val="clear" w:color="auto" w:fill="auto"/>
            <w:vAlign w:val="bottom"/>
            <w:hideMark/>
          </w:tcPr>
          <w:p w:rsidR="00440540" w:rsidRPr="00EA7F78" w:rsidRDefault="00020AB0" w:rsidP="00721F71">
            <w:pPr>
              <w:spacing w:before="120"/>
              <w:rPr>
                <w:rFonts w:ascii="Arial" w:hAnsi="Arial"/>
              </w:rPr>
            </w:pPr>
            <w:r>
              <w:rPr>
                <w:rFonts w:ascii="Arial" w:hAnsi="Arial"/>
              </w:rPr>
              <w:t>184</w:t>
            </w:r>
          </w:p>
        </w:tc>
        <w:tc>
          <w:tcPr>
            <w:tcW w:w="0" w:type="auto"/>
            <w:shd w:val="clear" w:color="auto" w:fill="auto"/>
            <w:vAlign w:val="bottom"/>
            <w:hideMark/>
          </w:tcPr>
          <w:p w:rsidR="00440540" w:rsidRPr="00EA7F78" w:rsidRDefault="00020AB0" w:rsidP="00721F71">
            <w:pPr>
              <w:spacing w:before="120"/>
              <w:rPr>
                <w:rFonts w:ascii="Arial" w:hAnsi="Arial"/>
              </w:rPr>
            </w:pPr>
            <w:r>
              <w:rPr>
                <w:rFonts w:ascii="Arial" w:hAnsi="Arial"/>
              </w:rPr>
              <w:t>418</w:t>
            </w:r>
          </w:p>
        </w:tc>
        <w:tc>
          <w:tcPr>
            <w:tcW w:w="0" w:type="auto"/>
            <w:vAlign w:val="bottom"/>
          </w:tcPr>
          <w:p w:rsidR="00440540" w:rsidRPr="00EA7F78" w:rsidRDefault="00020AB0" w:rsidP="00721F71">
            <w:pPr>
              <w:spacing w:before="120"/>
              <w:rPr>
                <w:rFonts w:ascii="Arial" w:hAnsi="Arial"/>
              </w:rPr>
            </w:pPr>
            <w:r>
              <w:rPr>
                <w:rFonts w:ascii="Arial" w:hAnsi="Arial"/>
              </w:rPr>
              <w:t>481 %</w:t>
            </w:r>
          </w:p>
        </w:tc>
      </w:tr>
      <w:tr w:rsidR="00440540" w:rsidRPr="00432463" w:rsidTr="00C4207D">
        <w:trPr>
          <w:trHeight w:val="300"/>
        </w:trPr>
        <w:tc>
          <w:tcPr>
            <w:tcW w:w="2181" w:type="dxa"/>
            <w:shd w:val="clear" w:color="auto" w:fill="auto"/>
            <w:vAlign w:val="bottom"/>
            <w:hideMark/>
          </w:tcPr>
          <w:p w:rsidR="00440540" w:rsidRPr="00EA7F78" w:rsidRDefault="00020AB0" w:rsidP="00C4207D">
            <w:pPr>
              <w:spacing w:before="120"/>
              <w:rPr>
                <w:rFonts w:ascii="Arial" w:hAnsi="Arial"/>
              </w:rPr>
            </w:pPr>
            <w:r>
              <w:rPr>
                <w:rFonts w:ascii="Arial" w:hAnsi="Arial"/>
              </w:rPr>
              <w:t>Blažovice – Brno</w:t>
            </w:r>
          </w:p>
        </w:tc>
        <w:tc>
          <w:tcPr>
            <w:tcW w:w="0" w:type="auto"/>
            <w:shd w:val="clear" w:color="auto" w:fill="auto"/>
            <w:vAlign w:val="bottom"/>
            <w:hideMark/>
          </w:tcPr>
          <w:p w:rsidR="00440540" w:rsidRPr="00EA7F78" w:rsidRDefault="00020AB0" w:rsidP="00721F71">
            <w:pPr>
              <w:spacing w:before="120"/>
              <w:rPr>
                <w:rFonts w:ascii="Arial" w:hAnsi="Arial"/>
              </w:rPr>
            </w:pPr>
            <w:r>
              <w:rPr>
                <w:rFonts w:ascii="Arial" w:hAnsi="Arial"/>
              </w:rPr>
              <w:t>131/274/506</w:t>
            </w:r>
          </w:p>
        </w:tc>
        <w:tc>
          <w:tcPr>
            <w:tcW w:w="0" w:type="auto"/>
            <w:shd w:val="clear" w:color="auto" w:fill="auto"/>
            <w:vAlign w:val="bottom"/>
            <w:hideMark/>
          </w:tcPr>
          <w:p w:rsidR="00440540" w:rsidRPr="00EA7F78" w:rsidRDefault="00020AB0" w:rsidP="00721F71">
            <w:pPr>
              <w:spacing w:before="120"/>
              <w:rPr>
                <w:rFonts w:ascii="Arial" w:hAnsi="Arial"/>
              </w:rPr>
            </w:pPr>
            <w:r>
              <w:rPr>
                <w:rFonts w:ascii="Arial" w:hAnsi="Arial"/>
              </w:rPr>
              <w:t>209</w:t>
            </w:r>
          </w:p>
        </w:tc>
        <w:tc>
          <w:tcPr>
            <w:tcW w:w="0" w:type="auto"/>
            <w:shd w:val="clear" w:color="auto" w:fill="auto"/>
            <w:vAlign w:val="bottom"/>
            <w:hideMark/>
          </w:tcPr>
          <w:p w:rsidR="00440540" w:rsidRPr="00EA7F78" w:rsidRDefault="00020AB0" w:rsidP="00721F71">
            <w:pPr>
              <w:spacing w:before="120"/>
              <w:rPr>
                <w:rFonts w:ascii="Arial" w:hAnsi="Arial"/>
              </w:rPr>
            </w:pPr>
            <w:r>
              <w:rPr>
                <w:rFonts w:ascii="Arial" w:hAnsi="Arial"/>
              </w:rPr>
              <w:t>296</w:t>
            </w:r>
          </w:p>
        </w:tc>
        <w:tc>
          <w:tcPr>
            <w:tcW w:w="0" w:type="auto"/>
            <w:shd w:val="clear" w:color="auto" w:fill="auto"/>
            <w:vAlign w:val="bottom"/>
            <w:hideMark/>
          </w:tcPr>
          <w:p w:rsidR="00440540" w:rsidRPr="00EA7F78" w:rsidRDefault="00020AB0" w:rsidP="00721F71">
            <w:pPr>
              <w:spacing w:before="120"/>
              <w:rPr>
                <w:rFonts w:ascii="Arial" w:hAnsi="Arial"/>
              </w:rPr>
            </w:pPr>
            <w:r>
              <w:rPr>
                <w:rFonts w:ascii="Arial" w:hAnsi="Arial"/>
              </w:rPr>
              <w:t>518</w:t>
            </w:r>
          </w:p>
        </w:tc>
        <w:tc>
          <w:tcPr>
            <w:tcW w:w="0" w:type="auto"/>
            <w:shd w:val="clear" w:color="auto" w:fill="auto"/>
            <w:vAlign w:val="bottom"/>
            <w:hideMark/>
          </w:tcPr>
          <w:p w:rsidR="00440540" w:rsidRPr="00EA7F78" w:rsidRDefault="00020AB0" w:rsidP="00721F71">
            <w:pPr>
              <w:spacing w:before="120"/>
              <w:rPr>
                <w:rFonts w:ascii="Arial" w:hAnsi="Arial"/>
              </w:rPr>
            </w:pPr>
            <w:r>
              <w:rPr>
                <w:rFonts w:ascii="Arial" w:hAnsi="Arial"/>
              </w:rPr>
              <w:t>540</w:t>
            </w:r>
          </w:p>
        </w:tc>
        <w:tc>
          <w:tcPr>
            <w:tcW w:w="0" w:type="auto"/>
            <w:shd w:val="clear" w:color="auto" w:fill="auto"/>
            <w:vAlign w:val="bottom"/>
          </w:tcPr>
          <w:p w:rsidR="00440540" w:rsidRPr="00EA7F78" w:rsidRDefault="00020AB0" w:rsidP="00721F71">
            <w:pPr>
              <w:spacing w:before="120"/>
              <w:rPr>
                <w:rFonts w:ascii="Arial" w:hAnsi="Arial"/>
              </w:rPr>
            </w:pPr>
            <w:r>
              <w:rPr>
                <w:rFonts w:ascii="Arial" w:hAnsi="Arial"/>
              </w:rPr>
              <w:t>158 %</w:t>
            </w:r>
          </w:p>
        </w:tc>
      </w:tr>
    </w:tbl>
    <w:p w:rsidR="00440540" w:rsidRPr="00C4207D" w:rsidRDefault="00020AB0" w:rsidP="00C4207D">
      <w:pPr>
        <w:spacing w:before="120"/>
        <w:jc w:val="center"/>
        <w:rPr>
          <w:rFonts w:ascii="Arial" w:hAnsi="Arial"/>
          <w:sz w:val="18"/>
          <w:szCs w:val="16"/>
        </w:rPr>
      </w:pPr>
      <w:r>
        <w:rPr>
          <w:rFonts w:ascii="Arial" w:hAnsi="Arial"/>
          <w:sz w:val="18"/>
        </w:rPr>
        <w:t>Zdroj: tabulky č. 30, 32, 34, 36, 42</w:t>
      </w:r>
    </w:p>
    <w:p w:rsidR="00432E62" w:rsidRPr="00352A87" w:rsidRDefault="00432E62" w:rsidP="00C4207D">
      <w:pPr>
        <w:spacing w:before="120"/>
        <w:jc w:val="both"/>
        <w:rPr>
          <w:rFonts w:ascii="Arial" w:hAnsi="Arial" w:cs="Arial"/>
          <w:i/>
        </w:rPr>
      </w:pPr>
      <w:r>
        <w:rPr>
          <w:rFonts w:asciiTheme="minorHAnsi" w:hAnsiTheme="minorHAnsi"/>
          <w:color w:val="FF0000"/>
          <w:szCs w:val="24"/>
        </w:rPr>
        <w:tab/>
      </w:r>
      <w:r w:rsidRPr="00352A87">
        <w:rPr>
          <w:rFonts w:ascii="Arial" w:hAnsi="Arial" w:cs="Arial"/>
          <w:i/>
          <w:color w:val="FF0000"/>
          <w:szCs w:val="24"/>
        </w:rPr>
        <w:t>Bude vysvětleno a upraveno.</w:t>
      </w:r>
    </w:p>
    <w:p w:rsidR="00440540" w:rsidRDefault="00020AB0" w:rsidP="00C4207D">
      <w:pPr>
        <w:spacing w:before="120"/>
        <w:jc w:val="both"/>
        <w:rPr>
          <w:rFonts w:ascii="Arial" w:hAnsi="Arial"/>
        </w:rPr>
      </w:pPr>
      <w:r>
        <w:rPr>
          <w:rFonts w:ascii="Arial" w:hAnsi="Arial"/>
        </w:rPr>
        <w:t>Předpokládaný objem dopravy byl uveden a vysvětlen samostatně v kapitole „Analýza dopravního trhu – koncepce“ Následující grafy ukazují předpovídaný přepravní výkon v osobokilometrech za rok a tunokilometrech za rok od roku 2025 do roku 2054.</w:t>
      </w:r>
    </w:p>
    <w:p w:rsidR="00C4207D" w:rsidRPr="00EA7F78" w:rsidRDefault="00C4207D" w:rsidP="00440540">
      <w:pPr>
        <w:spacing w:before="120"/>
        <w:rPr>
          <w:rFonts w:ascii="Arial" w:hAnsi="Arial"/>
        </w:rPr>
      </w:pPr>
    </w:p>
    <w:tbl>
      <w:tblPr>
        <w:tblStyle w:val="Mkatabulky"/>
        <w:tblW w:w="0" w:type="auto"/>
        <w:jc w:val="center"/>
        <w:tblLook w:val="04A0"/>
      </w:tblPr>
      <w:tblGrid>
        <w:gridCol w:w="4502"/>
        <w:gridCol w:w="4502"/>
      </w:tblGrid>
      <w:tr w:rsidR="00440540" w:rsidRPr="00432463" w:rsidTr="00C4207D">
        <w:trPr>
          <w:jc w:val="center"/>
        </w:trPr>
        <w:tc>
          <w:tcPr>
            <w:tcW w:w="4502" w:type="dxa"/>
          </w:tcPr>
          <w:p w:rsidR="00440540" w:rsidRPr="00EA7F78" w:rsidRDefault="00440540" w:rsidP="00721F71">
            <w:pPr>
              <w:spacing w:before="120"/>
              <w:rPr>
                <w:rFonts w:ascii="Arial" w:hAnsi="Arial"/>
              </w:rPr>
            </w:pPr>
          </w:p>
          <w:p w:rsidR="00440540" w:rsidRPr="00EA7F78" w:rsidRDefault="00CD416F" w:rsidP="00721F71">
            <w:pPr>
              <w:spacing w:before="120"/>
              <w:rPr>
                <w:rFonts w:ascii="Arial" w:hAnsi="Arial"/>
              </w:rPr>
            </w:pPr>
            <w:r>
              <w:rPr>
                <w:rFonts w:ascii="Arial" w:hAnsi="Arial"/>
                <w:noProof/>
                <w:lang w:bidi="ar-SA"/>
              </w:rPr>
              <w:drawing>
                <wp:inline distT="0" distB="0" distL="0" distR="0">
                  <wp:extent cx="2520000" cy="1503231"/>
                  <wp:effectExtent l="19050" t="0" r="0" b="0"/>
                  <wp:docPr id="11"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20000" cy="1503231"/>
                          </a:xfrm>
                          <a:prstGeom prst="rect">
                            <a:avLst/>
                          </a:prstGeom>
                          <a:noFill/>
                          <a:ln>
                            <a:noFill/>
                          </a:ln>
                        </pic:spPr>
                      </pic:pic>
                    </a:graphicData>
                  </a:graphic>
                </wp:inline>
              </w:drawing>
            </w:r>
          </w:p>
          <w:p w:rsidR="00440540" w:rsidRPr="00EA7F78" w:rsidRDefault="00020AB0" w:rsidP="00C4207D">
            <w:pPr>
              <w:spacing w:before="120"/>
              <w:rPr>
                <w:rFonts w:ascii="Arial" w:hAnsi="Arial"/>
              </w:rPr>
            </w:pPr>
            <w:bookmarkStart w:id="112" w:name="_Toc309045142"/>
            <w:r>
              <w:rPr>
                <w:rFonts w:ascii="Arial" w:hAnsi="Arial"/>
              </w:rPr>
              <w:t>Obr. 3.13 – Přepravní výkon v osobní dopravě, srovnání alternativ, 2025–2054, mil. oskm / rok</w:t>
            </w:r>
            <w:bookmarkEnd w:id="112"/>
          </w:p>
        </w:tc>
        <w:tc>
          <w:tcPr>
            <w:tcW w:w="4502" w:type="dxa"/>
          </w:tcPr>
          <w:p w:rsidR="00440540" w:rsidRPr="00EA7F78" w:rsidRDefault="00440540" w:rsidP="00721F71">
            <w:pPr>
              <w:spacing w:before="120"/>
              <w:rPr>
                <w:rFonts w:ascii="Arial" w:hAnsi="Arial"/>
              </w:rPr>
            </w:pPr>
          </w:p>
          <w:p w:rsidR="00440540" w:rsidRPr="00EA7F78" w:rsidRDefault="00CD416F" w:rsidP="00721F71">
            <w:pPr>
              <w:spacing w:before="120"/>
              <w:rPr>
                <w:rFonts w:ascii="Arial" w:hAnsi="Arial"/>
              </w:rPr>
            </w:pPr>
            <w:r>
              <w:rPr>
                <w:rFonts w:ascii="Arial" w:hAnsi="Arial"/>
                <w:noProof/>
                <w:lang w:bidi="ar-SA"/>
              </w:rPr>
              <w:drawing>
                <wp:inline distT="0" distB="0" distL="0" distR="0">
                  <wp:extent cx="2660521" cy="1476000"/>
                  <wp:effectExtent l="19050" t="0" r="6479" b="0"/>
                  <wp:docPr id="8"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60521" cy="1476000"/>
                          </a:xfrm>
                          <a:prstGeom prst="rect">
                            <a:avLst/>
                          </a:prstGeom>
                          <a:noFill/>
                        </pic:spPr>
                      </pic:pic>
                    </a:graphicData>
                  </a:graphic>
                </wp:inline>
              </w:drawing>
            </w:r>
            <w:r>
              <w:rPr>
                <w:rFonts w:ascii="Arial" w:hAnsi="Arial"/>
              </w:rPr>
              <w:t xml:space="preserve"> </w:t>
            </w:r>
          </w:p>
          <w:p w:rsidR="00440540" w:rsidRPr="00EA7F78" w:rsidRDefault="00020AB0" w:rsidP="00721F71">
            <w:pPr>
              <w:spacing w:before="120"/>
              <w:rPr>
                <w:rFonts w:ascii="Arial" w:hAnsi="Arial"/>
              </w:rPr>
            </w:pPr>
            <w:r>
              <w:rPr>
                <w:rFonts w:ascii="Arial" w:hAnsi="Arial"/>
              </w:rPr>
              <w:t>3.14 – Přepravní výkon v nákladní dopravě, srovnání alternativ, 2025–2054, mil. tkm / rok</w:t>
            </w:r>
          </w:p>
        </w:tc>
      </w:tr>
      <w:bookmarkEnd w:id="110"/>
    </w:tbl>
    <w:p w:rsidR="00C4207D" w:rsidRDefault="00C4207D" w:rsidP="00440540">
      <w:pPr>
        <w:spacing w:before="120"/>
        <w:rPr>
          <w:rFonts w:ascii="Arial" w:hAnsi="Arial"/>
        </w:rPr>
      </w:pPr>
    </w:p>
    <w:p w:rsidR="00440540" w:rsidRDefault="00020AB0" w:rsidP="00440540">
      <w:pPr>
        <w:spacing w:before="120"/>
        <w:rPr>
          <w:rFonts w:ascii="Arial" w:hAnsi="Arial"/>
        </w:rPr>
      </w:pPr>
      <w:r>
        <w:rPr>
          <w:rFonts w:ascii="Arial" w:hAnsi="Arial"/>
        </w:rPr>
        <w:t xml:space="preserve">Další údaje ohledně rozsahu dopravy jsou uvedeny v následujících tabulkách pro časový horizont 2030 </w:t>
      </w:r>
    </w:p>
    <w:p w:rsidR="00C4207D" w:rsidRPr="00EA7F78" w:rsidRDefault="00C4207D" w:rsidP="00440540">
      <w:pPr>
        <w:spacing w:before="120"/>
        <w:rPr>
          <w:rFonts w:ascii="Arial" w:hAnsi="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996"/>
        <w:gridCol w:w="1460"/>
        <w:gridCol w:w="1040"/>
        <w:gridCol w:w="865"/>
        <w:gridCol w:w="1154"/>
        <w:gridCol w:w="1154"/>
        <w:gridCol w:w="1011"/>
      </w:tblGrid>
      <w:tr w:rsidR="00440540" w:rsidRPr="00432463" w:rsidTr="00721F71">
        <w:trPr>
          <w:cantSplit/>
        </w:trPr>
        <w:tc>
          <w:tcPr>
            <w:tcW w:w="5000" w:type="pct"/>
            <w:gridSpan w:val="7"/>
            <w:tcBorders>
              <w:bottom w:val="single" w:sz="4" w:space="0" w:color="auto"/>
            </w:tcBorders>
            <w:shd w:val="clear" w:color="auto" w:fill="auto"/>
          </w:tcPr>
          <w:p w:rsidR="00440540" w:rsidRPr="00EA7F78" w:rsidRDefault="00020AB0" w:rsidP="00721F71">
            <w:pPr>
              <w:pStyle w:val="Nadpis5"/>
              <w:rPr>
                <w:rFonts w:ascii="Arial" w:hAnsi="Arial"/>
              </w:rPr>
            </w:pPr>
            <w:r>
              <w:rPr>
                <w:rFonts w:ascii="Arial" w:hAnsi="Arial"/>
              </w:rPr>
              <w:t>Tab. 3.4 – Předpověď úhrnných indikátorů výstupu, 2030</w:t>
            </w:r>
          </w:p>
        </w:tc>
      </w:tr>
      <w:tr w:rsidR="00440540" w:rsidRPr="00432463" w:rsidTr="00721F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350"/>
        </w:trPr>
        <w:tc>
          <w:tcPr>
            <w:tcW w:w="1548"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rPr>
            </w:pPr>
            <w:r>
              <w:rPr>
                <w:rFonts w:ascii="Arial" w:hAnsi="Arial"/>
              </w:rPr>
              <w:t>Kritérium</w:t>
            </w:r>
          </w:p>
        </w:tc>
        <w:tc>
          <w:tcPr>
            <w:tcW w:w="754"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rPr>
            </w:pPr>
            <w:r>
              <w:rPr>
                <w:rFonts w:ascii="Arial" w:hAnsi="Arial"/>
              </w:rPr>
              <w:t xml:space="preserve">Jednotka </w:t>
            </w:r>
          </w:p>
        </w:tc>
        <w:tc>
          <w:tcPr>
            <w:tcW w:w="537"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rPr>
            </w:pPr>
            <w:r>
              <w:rPr>
                <w:rFonts w:ascii="Arial" w:hAnsi="Arial"/>
              </w:rPr>
              <w:t>BP</w:t>
            </w:r>
          </w:p>
        </w:tc>
        <w:tc>
          <w:tcPr>
            <w:tcW w:w="447"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rPr>
            </w:pPr>
            <w:r>
              <w:rPr>
                <w:rFonts w:ascii="Arial" w:hAnsi="Arial"/>
              </w:rPr>
              <w:t>O2</w:t>
            </w:r>
          </w:p>
        </w:tc>
        <w:tc>
          <w:tcPr>
            <w:tcW w:w="596"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rPr>
            </w:pPr>
            <w:r>
              <w:rPr>
                <w:rFonts w:ascii="Arial" w:hAnsi="Arial"/>
              </w:rPr>
              <w:t>M2</w:t>
            </w:r>
          </w:p>
        </w:tc>
        <w:tc>
          <w:tcPr>
            <w:tcW w:w="596"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rPr>
            </w:pPr>
            <w:r>
              <w:rPr>
                <w:rFonts w:ascii="Arial" w:hAnsi="Arial"/>
              </w:rPr>
              <w:t>K3</w:t>
            </w:r>
          </w:p>
        </w:tc>
        <w:tc>
          <w:tcPr>
            <w:tcW w:w="522"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rPr>
            </w:pPr>
            <w:r>
              <w:rPr>
                <w:rFonts w:ascii="Arial" w:hAnsi="Arial"/>
              </w:rPr>
              <w:t>S5</w:t>
            </w:r>
          </w:p>
        </w:tc>
      </w:tr>
      <w:tr w:rsidR="00440540" w:rsidRPr="00432463" w:rsidTr="00721F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470"/>
        </w:trPr>
        <w:tc>
          <w:tcPr>
            <w:tcW w:w="1548" w:type="pct"/>
            <w:vMerge/>
            <w:tcBorders>
              <w:top w:val="single" w:sz="4" w:space="0" w:color="auto"/>
              <w:left w:val="single" w:sz="4" w:space="0" w:color="auto"/>
              <w:bottom w:val="single" w:sz="4" w:space="0" w:color="auto"/>
              <w:right w:val="single" w:sz="4" w:space="0" w:color="auto"/>
            </w:tcBorders>
            <w:vAlign w:val="bottom"/>
            <w:hideMark/>
          </w:tcPr>
          <w:p w:rsidR="00440540" w:rsidRPr="00EA7F78" w:rsidRDefault="00440540" w:rsidP="00721F71">
            <w:pPr>
              <w:rPr>
                <w:rFonts w:ascii="Arial" w:hAnsi="Arial"/>
              </w:rPr>
            </w:pPr>
          </w:p>
        </w:tc>
        <w:tc>
          <w:tcPr>
            <w:tcW w:w="754" w:type="pct"/>
            <w:vMerge/>
            <w:tcBorders>
              <w:top w:val="single" w:sz="4" w:space="0" w:color="auto"/>
              <w:left w:val="single" w:sz="4" w:space="0" w:color="auto"/>
              <w:bottom w:val="single" w:sz="4" w:space="0" w:color="auto"/>
              <w:right w:val="single" w:sz="4" w:space="0" w:color="auto"/>
            </w:tcBorders>
            <w:vAlign w:val="bottom"/>
            <w:hideMark/>
          </w:tcPr>
          <w:p w:rsidR="00440540" w:rsidRPr="00EA7F78" w:rsidRDefault="00440540" w:rsidP="00721F71">
            <w:pPr>
              <w:rPr>
                <w:rFonts w:ascii="Arial" w:hAnsi="Arial"/>
              </w:rPr>
            </w:pPr>
          </w:p>
        </w:tc>
        <w:tc>
          <w:tcPr>
            <w:tcW w:w="537" w:type="pct"/>
            <w:vMerge/>
            <w:tcBorders>
              <w:top w:val="single" w:sz="4" w:space="0" w:color="auto"/>
              <w:left w:val="single" w:sz="4" w:space="0" w:color="auto"/>
              <w:bottom w:val="single" w:sz="4" w:space="0" w:color="auto"/>
              <w:right w:val="single" w:sz="4" w:space="0" w:color="auto"/>
            </w:tcBorders>
            <w:vAlign w:val="bottom"/>
            <w:hideMark/>
          </w:tcPr>
          <w:p w:rsidR="00440540" w:rsidRPr="00EA7F78" w:rsidRDefault="00440540" w:rsidP="00721F71">
            <w:pPr>
              <w:rPr>
                <w:rFonts w:ascii="Arial" w:hAnsi="Arial"/>
              </w:rPr>
            </w:pPr>
          </w:p>
        </w:tc>
        <w:tc>
          <w:tcPr>
            <w:tcW w:w="447" w:type="pct"/>
            <w:vMerge/>
            <w:tcBorders>
              <w:top w:val="single" w:sz="4" w:space="0" w:color="auto"/>
              <w:left w:val="single" w:sz="4" w:space="0" w:color="auto"/>
              <w:bottom w:val="single" w:sz="4" w:space="0" w:color="auto"/>
              <w:right w:val="single" w:sz="4" w:space="0" w:color="auto"/>
            </w:tcBorders>
            <w:vAlign w:val="bottom"/>
            <w:hideMark/>
          </w:tcPr>
          <w:p w:rsidR="00440540" w:rsidRPr="00EA7F78" w:rsidRDefault="00440540" w:rsidP="00721F71">
            <w:pPr>
              <w:rPr>
                <w:rFonts w:ascii="Arial" w:hAnsi="Arial"/>
              </w:rPr>
            </w:pPr>
          </w:p>
        </w:tc>
        <w:tc>
          <w:tcPr>
            <w:tcW w:w="596" w:type="pct"/>
            <w:vMerge/>
            <w:tcBorders>
              <w:top w:val="single" w:sz="4" w:space="0" w:color="auto"/>
              <w:left w:val="single" w:sz="4" w:space="0" w:color="auto"/>
              <w:bottom w:val="single" w:sz="4" w:space="0" w:color="auto"/>
              <w:right w:val="single" w:sz="4" w:space="0" w:color="auto"/>
            </w:tcBorders>
            <w:vAlign w:val="bottom"/>
            <w:hideMark/>
          </w:tcPr>
          <w:p w:rsidR="00440540" w:rsidRPr="00EA7F78" w:rsidRDefault="00440540" w:rsidP="00721F71">
            <w:pPr>
              <w:rPr>
                <w:rFonts w:ascii="Arial" w:hAnsi="Arial"/>
              </w:rPr>
            </w:pPr>
          </w:p>
        </w:tc>
        <w:tc>
          <w:tcPr>
            <w:tcW w:w="596" w:type="pct"/>
            <w:vMerge/>
            <w:tcBorders>
              <w:top w:val="single" w:sz="4" w:space="0" w:color="auto"/>
              <w:left w:val="single" w:sz="4" w:space="0" w:color="auto"/>
              <w:bottom w:val="single" w:sz="4" w:space="0" w:color="auto"/>
              <w:right w:val="single" w:sz="4" w:space="0" w:color="auto"/>
            </w:tcBorders>
            <w:vAlign w:val="bottom"/>
            <w:hideMark/>
          </w:tcPr>
          <w:p w:rsidR="00440540" w:rsidRPr="00EA7F78" w:rsidRDefault="00440540" w:rsidP="00721F71">
            <w:pPr>
              <w:rPr>
                <w:rFonts w:ascii="Arial" w:hAnsi="Arial"/>
              </w:rPr>
            </w:pPr>
          </w:p>
        </w:tc>
        <w:tc>
          <w:tcPr>
            <w:tcW w:w="522" w:type="pct"/>
            <w:vMerge/>
            <w:tcBorders>
              <w:top w:val="single" w:sz="4" w:space="0" w:color="auto"/>
              <w:left w:val="single" w:sz="4" w:space="0" w:color="auto"/>
              <w:bottom w:val="single" w:sz="4" w:space="0" w:color="auto"/>
              <w:right w:val="single" w:sz="4" w:space="0" w:color="auto"/>
            </w:tcBorders>
            <w:vAlign w:val="bottom"/>
            <w:hideMark/>
          </w:tcPr>
          <w:p w:rsidR="00440540" w:rsidRPr="00EA7F78" w:rsidRDefault="00440540" w:rsidP="00721F71">
            <w:pPr>
              <w:rPr>
                <w:rFonts w:ascii="Arial" w:hAnsi="Arial"/>
              </w:rPr>
            </w:pPr>
          </w:p>
        </w:tc>
      </w:tr>
      <w:tr w:rsidR="00440540" w:rsidRPr="00432463" w:rsidTr="00721F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300"/>
        </w:trPr>
        <w:tc>
          <w:tcPr>
            <w:tcW w:w="1548" w:type="pct"/>
            <w:tcBorders>
              <w:top w:val="nil"/>
              <w:left w:val="single" w:sz="4" w:space="0" w:color="auto"/>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rPr>
            </w:pPr>
            <w:r>
              <w:rPr>
                <w:rFonts w:ascii="Arial" w:hAnsi="Arial"/>
              </w:rPr>
              <w:t xml:space="preserve">Průměrná obsazenost vlaků Ex, IC, EC </w:t>
            </w:r>
          </w:p>
        </w:tc>
        <w:tc>
          <w:tcPr>
            <w:tcW w:w="754" w:type="pct"/>
            <w:tcBorders>
              <w:top w:val="nil"/>
              <w:left w:val="nil"/>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rPr>
            </w:pPr>
            <w:r>
              <w:rPr>
                <w:rFonts w:ascii="Arial" w:hAnsi="Arial"/>
              </w:rPr>
              <w:t>%</w:t>
            </w:r>
          </w:p>
        </w:tc>
        <w:tc>
          <w:tcPr>
            <w:tcW w:w="537" w:type="pct"/>
            <w:tcBorders>
              <w:top w:val="nil"/>
              <w:left w:val="nil"/>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rPr>
            </w:pPr>
            <w:r>
              <w:rPr>
                <w:rFonts w:ascii="Arial" w:hAnsi="Arial"/>
              </w:rPr>
              <w:t>0 %</w:t>
            </w:r>
          </w:p>
        </w:tc>
        <w:tc>
          <w:tcPr>
            <w:tcW w:w="447" w:type="pct"/>
            <w:tcBorders>
              <w:top w:val="nil"/>
              <w:left w:val="nil"/>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rPr>
            </w:pPr>
            <w:r>
              <w:rPr>
                <w:rFonts w:ascii="Arial" w:hAnsi="Arial"/>
              </w:rPr>
              <w:t>26 %</w:t>
            </w:r>
          </w:p>
        </w:tc>
        <w:tc>
          <w:tcPr>
            <w:tcW w:w="596" w:type="pct"/>
            <w:tcBorders>
              <w:top w:val="nil"/>
              <w:left w:val="nil"/>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rPr>
            </w:pPr>
            <w:r>
              <w:rPr>
                <w:rFonts w:ascii="Arial" w:hAnsi="Arial"/>
              </w:rPr>
              <w:t>32 %</w:t>
            </w:r>
          </w:p>
        </w:tc>
        <w:tc>
          <w:tcPr>
            <w:tcW w:w="596" w:type="pct"/>
            <w:tcBorders>
              <w:top w:val="nil"/>
              <w:left w:val="nil"/>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rPr>
            </w:pPr>
            <w:r>
              <w:rPr>
                <w:rFonts w:ascii="Arial" w:hAnsi="Arial"/>
              </w:rPr>
              <w:t>31 %</w:t>
            </w:r>
          </w:p>
        </w:tc>
        <w:tc>
          <w:tcPr>
            <w:tcW w:w="522" w:type="pct"/>
            <w:tcBorders>
              <w:top w:val="nil"/>
              <w:left w:val="nil"/>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rPr>
            </w:pPr>
            <w:r>
              <w:rPr>
                <w:rFonts w:ascii="Arial" w:hAnsi="Arial"/>
              </w:rPr>
              <w:t>33 %</w:t>
            </w:r>
          </w:p>
        </w:tc>
      </w:tr>
      <w:tr w:rsidR="00440540" w:rsidRPr="00432463" w:rsidTr="00721F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300"/>
        </w:trPr>
        <w:tc>
          <w:tcPr>
            <w:tcW w:w="1548" w:type="pct"/>
            <w:tcBorders>
              <w:top w:val="nil"/>
              <w:left w:val="single" w:sz="4" w:space="0" w:color="auto"/>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rPr>
            </w:pPr>
            <w:r>
              <w:rPr>
                <w:rFonts w:ascii="Arial" w:hAnsi="Arial"/>
              </w:rPr>
              <w:t>Průměrná obsazenost vlaků R</w:t>
            </w:r>
          </w:p>
        </w:tc>
        <w:tc>
          <w:tcPr>
            <w:tcW w:w="754" w:type="pct"/>
            <w:tcBorders>
              <w:top w:val="nil"/>
              <w:left w:val="nil"/>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rPr>
            </w:pPr>
            <w:r>
              <w:rPr>
                <w:rFonts w:ascii="Arial" w:hAnsi="Arial"/>
              </w:rPr>
              <w:t>%</w:t>
            </w:r>
          </w:p>
        </w:tc>
        <w:tc>
          <w:tcPr>
            <w:tcW w:w="537" w:type="pct"/>
            <w:tcBorders>
              <w:top w:val="nil"/>
              <w:left w:val="nil"/>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rPr>
            </w:pPr>
            <w:r>
              <w:rPr>
                <w:rFonts w:ascii="Arial" w:hAnsi="Arial"/>
              </w:rPr>
              <w:t>44 %</w:t>
            </w:r>
          </w:p>
        </w:tc>
        <w:tc>
          <w:tcPr>
            <w:tcW w:w="447" w:type="pct"/>
            <w:tcBorders>
              <w:top w:val="nil"/>
              <w:left w:val="nil"/>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rPr>
            </w:pPr>
            <w:r>
              <w:rPr>
                <w:rFonts w:ascii="Arial" w:hAnsi="Arial"/>
              </w:rPr>
              <w:t>30 %</w:t>
            </w:r>
          </w:p>
        </w:tc>
        <w:tc>
          <w:tcPr>
            <w:tcW w:w="596" w:type="pct"/>
            <w:tcBorders>
              <w:top w:val="nil"/>
              <w:left w:val="nil"/>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rPr>
            </w:pPr>
            <w:r>
              <w:rPr>
                <w:rFonts w:ascii="Arial" w:hAnsi="Arial"/>
              </w:rPr>
              <w:t>38 %</w:t>
            </w:r>
          </w:p>
        </w:tc>
        <w:tc>
          <w:tcPr>
            <w:tcW w:w="596" w:type="pct"/>
            <w:tcBorders>
              <w:top w:val="nil"/>
              <w:left w:val="nil"/>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rPr>
            </w:pPr>
            <w:r>
              <w:rPr>
                <w:rFonts w:ascii="Arial" w:hAnsi="Arial"/>
              </w:rPr>
              <w:t>37 %</w:t>
            </w:r>
          </w:p>
        </w:tc>
        <w:tc>
          <w:tcPr>
            <w:tcW w:w="522" w:type="pct"/>
            <w:tcBorders>
              <w:top w:val="nil"/>
              <w:left w:val="nil"/>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rPr>
            </w:pPr>
            <w:r>
              <w:rPr>
                <w:rFonts w:ascii="Arial" w:hAnsi="Arial"/>
              </w:rPr>
              <w:t>39 %</w:t>
            </w:r>
          </w:p>
        </w:tc>
      </w:tr>
      <w:tr w:rsidR="00440540" w:rsidRPr="00432463" w:rsidTr="00721F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300"/>
        </w:trPr>
        <w:tc>
          <w:tcPr>
            <w:tcW w:w="1548" w:type="pct"/>
            <w:tcBorders>
              <w:top w:val="nil"/>
              <w:left w:val="single" w:sz="4" w:space="0" w:color="auto"/>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rPr>
            </w:pPr>
            <w:r>
              <w:rPr>
                <w:rFonts w:ascii="Arial" w:hAnsi="Arial"/>
              </w:rPr>
              <w:t>Průměrná obsazenost vlaků Os</w:t>
            </w:r>
          </w:p>
        </w:tc>
        <w:tc>
          <w:tcPr>
            <w:tcW w:w="754" w:type="pct"/>
            <w:tcBorders>
              <w:top w:val="nil"/>
              <w:left w:val="nil"/>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rPr>
            </w:pPr>
            <w:r>
              <w:rPr>
                <w:rFonts w:ascii="Arial" w:hAnsi="Arial"/>
              </w:rPr>
              <w:t>%</w:t>
            </w:r>
          </w:p>
        </w:tc>
        <w:tc>
          <w:tcPr>
            <w:tcW w:w="537" w:type="pct"/>
            <w:tcBorders>
              <w:top w:val="nil"/>
              <w:left w:val="nil"/>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rPr>
            </w:pPr>
            <w:r>
              <w:rPr>
                <w:rFonts w:ascii="Arial" w:hAnsi="Arial"/>
              </w:rPr>
              <w:t>17 %</w:t>
            </w:r>
          </w:p>
        </w:tc>
        <w:tc>
          <w:tcPr>
            <w:tcW w:w="447" w:type="pct"/>
            <w:tcBorders>
              <w:top w:val="nil"/>
              <w:left w:val="nil"/>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rPr>
            </w:pPr>
            <w:r>
              <w:rPr>
                <w:rFonts w:ascii="Arial" w:hAnsi="Arial"/>
              </w:rPr>
              <w:t>31 %</w:t>
            </w:r>
          </w:p>
        </w:tc>
        <w:tc>
          <w:tcPr>
            <w:tcW w:w="596" w:type="pct"/>
            <w:tcBorders>
              <w:top w:val="nil"/>
              <w:left w:val="nil"/>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rPr>
            </w:pPr>
            <w:r>
              <w:rPr>
                <w:rFonts w:ascii="Arial" w:hAnsi="Arial"/>
              </w:rPr>
              <w:t>20 %</w:t>
            </w:r>
          </w:p>
        </w:tc>
        <w:tc>
          <w:tcPr>
            <w:tcW w:w="596" w:type="pct"/>
            <w:tcBorders>
              <w:top w:val="nil"/>
              <w:left w:val="nil"/>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rPr>
            </w:pPr>
            <w:r>
              <w:rPr>
                <w:rFonts w:ascii="Arial" w:hAnsi="Arial"/>
              </w:rPr>
              <w:t>20 %</w:t>
            </w:r>
          </w:p>
        </w:tc>
        <w:tc>
          <w:tcPr>
            <w:tcW w:w="522" w:type="pct"/>
            <w:tcBorders>
              <w:top w:val="nil"/>
              <w:left w:val="nil"/>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rPr>
            </w:pPr>
            <w:r>
              <w:rPr>
                <w:rFonts w:ascii="Arial" w:hAnsi="Arial"/>
              </w:rPr>
              <w:t>20 %</w:t>
            </w:r>
          </w:p>
        </w:tc>
      </w:tr>
      <w:tr w:rsidR="00440540" w:rsidRPr="00432463" w:rsidTr="00721F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300"/>
        </w:trPr>
        <w:tc>
          <w:tcPr>
            <w:tcW w:w="1548" w:type="pct"/>
            <w:tcBorders>
              <w:top w:val="nil"/>
              <w:left w:val="single" w:sz="4" w:space="0" w:color="auto"/>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rPr>
            </w:pPr>
            <w:r>
              <w:rPr>
                <w:rFonts w:ascii="Arial" w:hAnsi="Arial"/>
              </w:rPr>
              <w:t>Přepravní výkon</w:t>
            </w:r>
          </w:p>
        </w:tc>
        <w:tc>
          <w:tcPr>
            <w:tcW w:w="754" w:type="pct"/>
            <w:tcBorders>
              <w:top w:val="nil"/>
              <w:left w:val="nil"/>
              <w:bottom w:val="single" w:sz="4" w:space="0" w:color="auto"/>
              <w:right w:val="single" w:sz="4" w:space="0" w:color="auto"/>
            </w:tcBorders>
            <w:shd w:val="clear" w:color="auto" w:fill="auto"/>
            <w:vAlign w:val="bottom"/>
            <w:hideMark/>
          </w:tcPr>
          <w:p w:rsidR="00440540" w:rsidRPr="00EA7F78" w:rsidRDefault="00C4207D" w:rsidP="00721F71">
            <w:pPr>
              <w:rPr>
                <w:rFonts w:ascii="Arial" w:hAnsi="Arial"/>
              </w:rPr>
            </w:pPr>
            <w:r>
              <w:rPr>
                <w:rFonts w:ascii="Arial" w:hAnsi="Arial"/>
              </w:rPr>
              <w:t>vlkm / den</w:t>
            </w:r>
          </w:p>
        </w:tc>
        <w:tc>
          <w:tcPr>
            <w:tcW w:w="537" w:type="pct"/>
            <w:tcBorders>
              <w:top w:val="nil"/>
              <w:left w:val="nil"/>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rPr>
            </w:pPr>
            <w:r>
              <w:rPr>
                <w:rFonts w:ascii="Arial" w:hAnsi="Arial"/>
              </w:rPr>
              <w:t>4648</w:t>
            </w:r>
          </w:p>
        </w:tc>
        <w:tc>
          <w:tcPr>
            <w:tcW w:w="447" w:type="pct"/>
            <w:tcBorders>
              <w:top w:val="nil"/>
              <w:left w:val="nil"/>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rPr>
            </w:pPr>
            <w:r>
              <w:rPr>
                <w:rFonts w:ascii="Arial" w:hAnsi="Arial"/>
              </w:rPr>
              <w:t>8921</w:t>
            </w:r>
          </w:p>
        </w:tc>
        <w:tc>
          <w:tcPr>
            <w:tcW w:w="596" w:type="pct"/>
            <w:tcBorders>
              <w:top w:val="nil"/>
              <w:left w:val="nil"/>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rPr>
            </w:pPr>
            <w:r>
              <w:rPr>
                <w:rFonts w:ascii="Arial" w:hAnsi="Arial"/>
              </w:rPr>
              <w:t>11987</w:t>
            </w:r>
          </w:p>
        </w:tc>
        <w:tc>
          <w:tcPr>
            <w:tcW w:w="596" w:type="pct"/>
            <w:tcBorders>
              <w:top w:val="nil"/>
              <w:left w:val="nil"/>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rPr>
            </w:pPr>
            <w:r>
              <w:rPr>
                <w:rFonts w:ascii="Arial" w:hAnsi="Arial"/>
              </w:rPr>
              <w:t>11987</w:t>
            </w:r>
          </w:p>
        </w:tc>
        <w:tc>
          <w:tcPr>
            <w:tcW w:w="522" w:type="pct"/>
            <w:tcBorders>
              <w:top w:val="nil"/>
              <w:left w:val="nil"/>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rPr>
            </w:pPr>
            <w:r>
              <w:rPr>
                <w:rFonts w:ascii="Arial" w:hAnsi="Arial"/>
              </w:rPr>
              <w:t>11987</w:t>
            </w:r>
          </w:p>
        </w:tc>
      </w:tr>
      <w:tr w:rsidR="00440540" w:rsidRPr="00432463" w:rsidTr="00721F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300"/>
        </w:trPr>
        <w:tc>
          <w:tcPr>
            <w:tcW w:w="1548" w:type="pct"/>
            <w:tcBorders>
              <w:top w:val="nil"/>
              <w:left w:val="single" w:sz="4" w:space="0" w:color="auto"/>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rPr>
            </w:pPr>
            <w:r>
              <w:rPr>
                <w:rFonts w:ascii="Arial" w:hAnsi="Arial"/>
              </w:rPr>
              <w:t>Přepravní výkon</w:t>
            </w:r>
          </w:p>
        </w:tc>
        <w:tc>
          <w:tcPr>
            <w:tcW w:w="754" w:type="pct"/>
            <w:tcBorders>
              <w:top w:val="nil"/>
              <w:left w:val="nil"/>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rPr>
            </w:pPr>
            <w:r>
              <w:rPr>
                <w:rFonts w:ascii="Arial" w:hAnsi="Arial"/>
              </w:rPr>
              <w:t>oskm / den</w:t>
            </w:r>
          </w:p>
        </w:tc>
        <w:tc>
          <w:tcPr>
            <w:tcW w:w="537" w:type="pct"/>
            <w:tcBorders>
              <w:top w:val="nil"/>
              <w:left w:val="nil"/>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rPr>
            </w:pPr>
            <w:r>
              <w:rPr>
                <w:rFonts w:ascii="Arial" w:hAnsi="Arial"/>
              </w:rPr>
              <w:t>433320</w:t>
            </w:r>
          </w:p>
        </w:tc>
        <w:tc>
          <w:tcPr>
            <w:tcW w:w="447" w:type="pct"/>
            <w:tcBorders>
              <w:top w:val="nil"/>
              <w:left w:val="nil"/>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rPr>
            </w:pPr>
            <w:r>
              <w:rPr>
                <w:rFonts w:ascii="Arial" w:hAnsi="Arial"/>
              </w:rPr>
              <w:t>690199</w:t>
            </w:r>
          </w:p>
        </w:tc>
        <w:tc>
          <w:tcPr>
            <w:tcW w:w="596" w:type="pct"/>
            <w:tcBorders>
              <w:top w:val="nil"/>
              <w:left w:val="nil"/>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rPr>
            </w:pPr>
            <w:r>
              <w:rPr>
                <w:rFonts w:ascii="Arial" w:hAnsi="Arial"/>
              </w:rPr>
              <w:t>945341</w:t>
            </w:r>
          </w:p>
        </w:tc>
        <w:tc>
          <w:tcPr>
            <w:tcW w:w="596" w:type="pct"/>
            <w:tcBorders>
              <w:top w:val="nil"/>
              <w:left w:val="nil"/>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rPr>
            </w:pPr>
            <w:r>
              <w:rPr>
                <w:rFonts w:ascii="Arial" w:hAnsi="Arial"/>
              </w:rPr>
              <w:t>936592</w:t>
            </w:r>
          </w:p>
        </w:tc>
        <w:tc>
          <w:tcPr>
            <w:tcW w:w="522" w:type="pct"/>
            <w:tcBorders>
              <w:top w:val="nil"/>
              <w:left w:val="nil"/>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rPr>
            </w:pPr>
            <w:r>
              <w:rPr>
                <w:rFonts w:ascii="Arial" w:hAnsi="Arial"/>
              </w:rPr>
              <w:t>947733</w:t>
            </w:r>
          </w:p>
        </w:tc>
      </w:tr>
      <w:tr w:rsidR="00440540" w:rsidRPr="00432463" w:rsidTr="00721F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300"/>
        </w:trPr>
        <w:tc>
          <w:tcPr>
            <w:tcW w:w="1548" w:type="pct"/>
            <w:tcBorders>
              <w:top w:val="nil"/>
              <w:left w:val="single" w:sz="4" w:space="0" w:color="auto"/>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rPr>
            </w:pPr>
            <w:r>
              <w:rPr>
                <w:rFonts w:ascii="Arial" w:hAnsi="Arial"/>
              </w:rPr>
              <w:t>Míra obsazenosti</w:t>
            </w:r>
          </w:p>
        </w:tc>
        <w:tc>
          <w:tcPr>
            <w:tcW w:w="754" w:type="pct"/>
            <w:tcBorders>
              <w:top w:val="nil"/>
              <w:left w:val="nil"/>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rPr>
            </w:pPr>
            <w:r>
              <w:rPr>
                <w:rFonts w:ascii="Arial" w:hAnsi="Arial"/>
              </w:rPr>
              <w:t>Osob / vlak</w:t>
            </w:r>
          </w:p>
        </w:tc>
        <w:tc>
          <w:tcPr>
            <w:tcW w:w="537" w:type="pct"/>
            <w:tcBorders>
              <w:top w:val="nil"/>
              <w:left w:val="nil"/>
              <w:bottom w:val="single" w:sz="4" w:space="0" w:color="auto"/>
              <w:right w:val="single" w:sz="4" w:space="0" w:color="auto"/>
            </w:tcBorders>
            <w:shd w:val="clear" w:color="auto" w:fill="auto"/>
            <w:noWrap/>
            <w:vAlign w:val="bottom"/>
            <w:hideMark/>
          </w:tcPr>
          <w:p w:rsidR="00440540" w:rsidRPr="00EA7F78" w:rsidRDefault="00020AB0" w:rsidP="00721F71">
            <w:pPr>
              <w:rPr>
                <w:rFonts w:ascii="Arial" w:hAnsi="Arial"/>
              </w:rPr>
            </w:pPr>
            <w:r>
              <w:rPr>
                <w:rFonts w:ascii="Arial" w:hAnsi="Arial"/>
              </w:rPr>
              <w:t>107</w:t>
            </w:r>
          </w:p>
        </w:tc>
        <w:tc>
          <w:tcPr>
            <w:tcW w:w="447" w:type="pct"/>
            <w:tcBorders>
              <w:top w:val="nil"/>
              <w:left w:val="nil"/>
              <w:bottom w:val="single" w:sz="4" w:space="0" w:color="auto"/>
              <w:right w:val="single" w:sz="4" w:space="0" w:color="auto"/>
            </w:tcBorders>
            <w:shd w:val="clear" w:color="auto" w:fill="auto"/>
            <w:noWrap/>
            <w:vAlign w:val="bottom"/>
            <w:hideMark/>
          </w:tcPr>
          <w:p w:rsidR="00440540" w:rsidRPr="00EA7F78" w:rsidRDefault="00020AB0" w:rsidP="00721F71">
            <w:pPr>
              <w:rPr>
                <w:rFonts w:ascii="Arial" w:hAnsi="Arial"/>
              </w:rPr>
            </w:pPr>
            <w:r>
              <w:rPr>
                <w:rFonts w:ascii="Arial" w:hAnsi="Arial"/>
              </w:rPr>
              <w:t>84</w:t>
            </w:r>
          </w:p>
        </w:tc>
        <w:tc>
          <w:tcPr>
            <w:tcW w:w="596" w:type="pct"/>
            <w:tcBorders>
              <w:top w:val="nil"/>
              <w:left w:val="nil"/>
              <w:bottom w:val="single" w:sz="4" w:space="0" w:color="auto"/>
              <w:right w:val="single" w:sz="4" w:space="0" w:color="auto"/>
            </w:tcBorders>
            <w:shd w:val="clear" w:color="auto" w:fill="auto"/>
            <w:noWrap/>
            <w:vAlign w:val="bottom"/>
            <w:hideMark/>
          </w:tcPr>
          <w:p w:rsidR="00440540" w:rsidRPr="00EA7F78" w:rsidRDefault="00020AB0" w:rsidP="00721F71">
            <w:pPr>
              <w:rPr>
                <w:rFonts w:ascii="Arial" w:hAnsi="Arial"/>
              </w:rPr>
            </w:pPr>
            <w:r>
              <w:rPr>
                <w:rFonts w:ascii="Arial" w:hAnsi="Arial"/>
              </w:rPr>
              <w:t>85</w:t>
            </w:r>
          </w:p>
        </w:tc>
        <w:tc>
          <w:tcPr>
            <w:tcW w:w="596" w:type="pct"/>
            <w:tcBorders>
              <w:top w:val="nil"/>
              <w:left w:val="nil"/>
              <w:bottom w:val="single" w:sz="4" w:space="0" w:color="auto"/>
              <w:right w:val="single" w:sz="4" w:space="0" w:color="auto"/>
            </w:tcBorders>
            <w:shd w:val="clear" w:color="auto" w:fill="auto"/>
            <w:noWrap/>
            <w:vAlign w:val="bottom"/>
            <w:hideMark/>
          </w:tcPr>
          <w:p w:rsidR="00440540" w:rsidRPr="00EA7F78" w:rsidRDefault="00020AB0" w:rsidP="00721F71">
            <w:pPr>
              <w:rPr>
                <w:rFonts w:ascii="Arial" w:hAnsi="Arial"/>
              </w:rPr>
            </w:pPr>
            <w:r>
              <w:rPr>
                <w:rFonts w:ascii="Arial" w:hAnsi="Arial"/>
              </w:rPr>
              <w:t>84</w:t>
            </w:r>
          </w:p>
        </w:tc>
        <w:tc>
          <w:tcPr>
            <w:tcW w:w="522" w:type="pct"/>
            <w:tcBorders>
              <w:top w:val="nil"/>
              <w:left w:val="nil"/>
              <w:bottom w:val="single" w:sz="4" w:space="0" w:color="auto"/>
              <w:right w:val="single" w:sz="4" w:space="0" w:color="auto"/>
            </w:tcBorders>
            <w:shd w:val="clear" w:color="auto" w:fill="auto"/>
            <w:noWrap/>
            <w:vAlign w:val="bottom"/>
            <w:hideMark/>
          </w:tcPr>
          <w:p w:rsidR="00440540" w:rsidRPr="00EA7F78" w:rsidRDefault="00020AB0" w:rsidP="00721F71">
            <w:pPr>
              <w:rPr>
                <w:rFonts w:ascii="Arial" w:hAnsi="Arial"/>
              </w:rPr>
            </w:pPr>
            <w:r>
              <w:rPr>
                <w:rFonts w:ascii="Arial" w:hAnsi="Arial"/>
              </w:rPr>
              <w:t>85</w:t>
            </w:r>
          </w:p>
        </w:tc>
      </w:tr>
    </w:tbl>
    <w:p w:rsidR="00C4207D" w:rsidRDefault="00C4207D" w:rsidP="00440540">
      <w:pPr>
        <w:rPr>
          <w:rFonts w:ascii="Arial" w:hAnsi="Arial"/>
        </w:rPr>
      </w:pPr>
    </w:p>
    <w:p w:rsidR="00C4207D" w:rsidRDefault="00C4207D">
      <w:pPr>
        <w:rPr>
          <w:rFonts w:ascii="Arial" w:hAnsi="Arial"/>
        </w:rPr>
      </w:pPr>
      <w:r>
        <w:br w:type="page"/>
      </w:r>
    </w:p>
    <w:p w:rsidR="00440540" w:rsidRPr="00EA7F78" w:rsidRDefault="00440540" w:rsidP="00440540">
      <w:pPr>
        <w:rPr>
          <w:rFonts w:ascii="Arial" w:hAnsi="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153"/>
        <w:gridCol w:w="1021"/>
        <w:gridCol w:w="628"/>
        <w:gridCol w:w="627"/>
        <w:gridCol w:w="749"/>
        <w:gridCol w:w="627"/>
        <w:gridCol w:w="749"/>
        <w:gridCol w:w="627"/>
        <w:gridCol w:w="749"/>
        <w:gridCol w:w="627"/>
        <w:gridCol w:w="749"/>
        <w:gridCol w:w="627"/>
        <w:gridCol w:w="747"/>
      </w:tblGrid>
      <w:tr w:rsidR="00440540" w:rsidRPr="00432463" w:rsidTr="00721F71">
        <w:trPr>
          <w:cantSplit/>
        </w:trPr>
        <w:tc>
          <w:tcPr>
            <w:tcW w:w="5000" w:type="pct"/>
            <w:gridSpan w:val="13"/>
            <w:tcBorders>
              <w:bottom w:val="single" w:sz="4" w:space="0" w:color="auto"/>
            </w:tcBorders>
            <w:shd w:val="clear" w:color="auto" w:fill="auto"/>
          </w:tcPr>
          <w:p w:rsidR="00440540" w:rsidRPr="00EA7F78" w:rsidRDefault="00020AB0" w:rsidP="00C4207D">
            <w:pPr>
              <w:pStyle w:val="Nadpis5"/>
              <w:rPr>
                <w:rFonts w:ascii="Arial" w:hAnsi="Arial"/>
              </w:rPr>
            </w:pPr>
            <w:r>
              <w:rPr>
                <w:rFonts w:ascii="Arial" w:hAnsi="Arial"/>
              </w:rPr>
              <w:t xml:space="preserve">Tab. 3.5 – Vytížení podle druhu dopravy, 2030 </w:t>
            </w:r>
            <w:r>
              <w:rPr>
                <w:rFonts w:ascii="Arial" w:hAnsi="Arial"/>
                <w:highlight w:val="yellow"/>
              </w:rPr>
              <w:t>(cestující/den?)</w:t>
            </w:r>
          </w:p>
        </w:tc>
      </w:tr>
      <w:tr w:rsidR="00440540" w:rsidRPr="00432463" w:rsidTr="00721F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300"/>
        </w:trPr>
        <w:tc>
          <w:tcPr>
            <w:tcW w:w="595"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Profil</w:t>
            </w:r>
          </w:p>
        </w:tc>
        <w:tc>
          <w:tcPr>
            <w:tcW w:w="851" w:type="pct"/>
            <w:gridSpan w:val="2"/>
            <w:tcBorders>
              <w:top w:val="single" w:sz="4" w:space="0" w:color="auto"/>
              <w:left w:val="nil"/>
              <w:bottom w:val="single" w:sz="4" w:space="0" w:color="auto"/>
              <w:right w:val="single" w:sz="4" w:space="0" w:color="auto"/>
            </w:tcBorders>
            <w:shd w:val="clear" w:color="auto" w:fill="auto"/>
            <w:noWrap/>
            <w:vAlign w:val="bottom"/>
            <w:hideMark/>
          </w:tcPr>
          <w:p w:rsidR="00440540" w:rsidRPr="00EA7F78" w:rsidRDefault="00020AB0" w:rsidP="00721F71">
            <w:pPr>
              <w:rPr>
                <w:rFonts w:ascii="Arial" w:hAnsi="Arial"/>
              </w:rPr>
            </w:pPr>
            <w:r>
              <w:rPr>
                <w:rFonts w:ascii="Arial" w:hAnsi="Arial"/>
              </w:rPr>
              <w:t>var. 2013</w:t>
            </w:r>
          </w:p>
        </w:tc>
        <w:tc>
          <w:tcPr>
            <w:tcW w:w="711" w:type="pct"/>
            <w:gridSpan w:val="2"/>
            <w:tcBorders>
              <w:top w:val="single" w:sz="4" w:space="0" w:color="auto"/>
              <w:left w:val="nil"/>
              <w:bottom w:val="single" w:sz="4" w:space="0" w:color="auto"/>
              <w:right w:val="single" w:sz="4" w:space="0" w:color="auto"/>
            </w:tcBorders>
            <w:shd w:val="clear" w:color="auto" w:fill="auto"/>
            <w:noWrap/>
            <w:vAlign w:val="bottom"/>
            <w:hideMark/>
          </w:tcPr>
          <w:p w:rsidR="00440540" w:rsidRPr="00EA7F78" w:rsidRDefault="00020AB0" w:rsidP="00721F71">
            <w:pPr>
              <w:rPr>
                <w:rFonts w:ascii="Arial" w:hAnsi="Arial"/>
              </w:rPr>
            </w:pPr>
            <w:r>
              <w:rPr>
                <w:rFonts w:ascii="Arial" w:hAnsi="Arial"/>
              </w:rPr>
              <w:t>var. BP</w:t>
            </w:r>
          </w:p>
        </w:tc>
        <w:tc>
          <w:tcPr>
            <w:tcW w:w="711" w:type="pct"/>
            <w:gridSpan w:val="2"/>
            <w:tcBorders>
              <w:top w:val="single" w:sz="4" w:space="0" w:color="auto"/>
              <w:left w:val="nil"/>
              <w:bottom w:val="single" w:sz="4" w:space="0" w:color="auto"/>
              <w:right w:val="single" w:sz="4" w:space="0" w:color="auto"/>
            </w:tcBorders>
            <w:shd w:val="clear" w:color="auto" w:fill="auto"/>
            <w:noWrap/>
            <w:vAlign w:val="bottom"/>
            <w:hideMark/>
          </w:tcPr>
          <w:p w:rsidR="00440540" w:rsidRPr="00EA7F78" w:rsidRDefault="00020AB0" w:rsidP="00721F71">
            <w:pPr>
              <w:rPr>
                <w:rFonts w:ascii="Arial" w:hAnsi="Arial"/>
              </w:rPr>
            </w:pPr>
            <w:r>
              <w:rPr>
                <w:rFonts w:ascii="Arial" w:hAnsi="Arial"/>
              </w:rPr>
              <w:t>var. O2</w:t>
            </w:r>
          </w:p>
        </w:tc>
        <w:tc>
          <w:tcPr>
            <w:tcW w:w="711" w:type="pct"/>
            <w:gridSpan w:val="2"/>
            <w:tcBorders>
              <w:top w:val="single" w:sz="4" w:space="0" w:color="auto"/>
              <w:left w:val="nil"/>
              <w:bottom w:val="single" w:sz="4" w:space="0" w:color="auto"/>
              <w:right w:val="single" w:sz="4" w:space="0" w:color="auto"/>
            </w:tcBorders>
            <w:shd w:val="clear" w:color="auto" w:fill="auto"/>
            <w:noWrap/>
            <w:vAlign w:val="bottom"/>
            <w:hideMark/>
          </w:tcPr>
          <w:p w:rsidR="00440540" w:rsidRPr="00EA7F78" w:rsidRDefault="00020AB0" w:rsidP="00721F71">
            <w:pPr>
              <w:rPr>
                <w:rFonts w:ascii="Arial" w:hAnsi="Arial"/>
              </w:rPr>
            </w:pPr>
            <w:r>
              <w:rPr>
                <w:rFonts w:ascii="Arial" w:hAnsi="Arial"/>
              </w:rPr>
              <w:t>var. K3</w:t>
            </w:r>
          </w:p>
        </w:tc>
        <w:tc>
          <w:tcPr>
            <w:tcW w:w="711" w:type="pct"/>
            <w:gridSpan w:val="2"/>
            <w:tcBorders>
              <w:top w:val="single" w:sz="4" w:space="0" w:color="auto"/>
              <w:left w:val="nil"/>
              <w:bottom w:val="single" w:sz="4" w:space="0" w:color="auto"/>
              <w:right w:val="single" w:sz="4" w:space="0" w:color="auto"/>
            </w:tcBorders>
            <w:shd w:val="clear" w:color="auto" w:fill="auto"/>
            <w:noWrap/>
            <w:vAlign w:val="bottom"/>
            <w:hideMark/>
          </w:tcPr>
          <w:p w:rsidR="00440540" w:rsidRPr="00EA7F78" w:rsidRDefault="00020AB0" w:rsidP="00721F71">
            <w:pPr>
              <w:rPr>
                <w:rFonts w:ascii="Arial" w:hAnsi="Arial"/>
              </w:rPr>
            </w:pPr>
            <w:r>
              <w:rPr>
                <w:rFonts w:ascii="Arial" w:hAnsi="Arial"/>
              </w:rPr>
              <w:t>var. S5</w:t>
            </w:r>
          </w:p>
        </w:tc>
        <w:tc>
          <w:tcPr>
            <w:tcW w:w="711" w:type="pct"/>
            <w:gridSpan w:val="2"/>
            <w:tcBorders>
              <w:top w:val="single" w:sz="4" w:space="0" w:color="auto"/>
              <w:left w:val="nil"/>
              <w:bottom w:val="single" w:sz="4" w:space="0" w:color="auto"/>
              <w:right w:val="single" w:sz="4" w:space="0" w:color="auto"/>
            </w:tcBorders>
            <w:shd w:val="clear" w:color="auto" w:fill="auto"/>
            <w:noWrap/>
            <w:vAlign w:val="bottom"/>
            <w:hideMark/>
          </w:tcPr>
          <w:p w:rsidR="00440540" w:rsidRPr="00EA7F78" w:rsidRDefault="00020AB0" w:rsidP="00721F71">
            <w:pPr>
              <w:rPr>
                <w:rFonts w:ascii="Arial" w:hAnsi="Arial"/>
              </w:rPr>
            </w:pPr>
            <w:r>
              <w:rPr>
                <w:rFonts w:ascii="Arial" w:hAnsi="Arial"/>
              </w:rPr>
              <w:t>var. M2</w:t>
            </w:r>
          </w:p>
        </w:tc>
      </w:tr>
      <w:tr w:rsidR="00440540" w:rsidRPr="00432463" w:rsidTr="00721F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300"/>
        </w:trPr>
        <w:tc>
          <w:tcPr>
            <w:tcW w:w="595" w:type="pct"/>
            <w:vMerge/>
            <w:tcBorders>
              <w:top w:val="single" w:sz="4" w:space="0" w:color="auto"/>
              <w:left w:val="single" w:sz="4" w:space="0" w:color="auto"/>
              <w:bottom w:val="single" w:sz="4" w:space="0" w:color="000000"/>
              <w:right w:val="single" w:sz="4" w:space="0" w:color="auto"/>
            </w:tcBorders>
            <w:vAlign w:val="center"/>
            <w:hideMark/>
          </w:tcPr>
          <w:p w:rsidR="00440540" w:rsidRPr="00EA7F78" w:rsidRDefault="00440540" w:rsidP="00721F71">
            <w:pPr>
              <w:rPr>
                <w:rFonts w:ascii="Arial" w:hAnsi="Arial"/>
              </w:rPr>
            </w:pPr>
          </w:p>
        </w:tc>
        <w:tc>
          <w:tcPr>
            <w:tcW w:w="527"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BUS</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vlak</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BUS</w:t>
            </w:r>
          </w:p>
        </w:tc>
        <w:tc>
          <w:tcPr>
            <w:tcW w:w="386"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vlak</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BUS</w:t>
            </w:r>
          </w:p>
        </w:tc>
        <w:tc>
          <w:tcPr>
            <w:tcW w:w="386"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vlak</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BUS</w:t>
            </w:r>
          </w:p>
        </w:tc>
        <w:tc>
          <w:tcPr>
            <w:tcW w:w="386"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vlak</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BUS</w:t>
            </w:r>
          </w:p>
        </w:tc>
        <w:tc>
          <w:tcPr>
            <w:tcW w:w="386"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vlak</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BUS</w:t>
            </w:r>
          </w:p>
        </w:tc>
        <w:tc>
          <w:tcPr>
            <w:tcW w:w="386"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vlak</w:t>
            </w:r>
          </w:p>
        </w:tc>
      </w:tr>
      <w:tr w:rsidR="00440540" w:rsidRPr="00432463" w:rsidTr="00721F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300"/>
        </w:trPr>
        <w:tc>
          <w:tcPr>
            <w:tcW w:w="595" w:type="pct"/>
            <w:tcBorders>
              <w:top w:val="nil"/>
              <w:left w:val="single" w:sz="4" w:space="0" w:color="auto"/>
              <w:bottom w:val="single" w:sz="4" w:space="0" w:color="auto"/>
              <w:right w:val="single" w:sz="4" w:space="0" w:color="auto"/>
            </w:tcBorders>
            <w:shd w:val="clear" w:color="auto" w:fill="auto"/>
            <w:noWrap/>
            <w:vAlign w:val="bottom"/>
            <w:hideMark/>
          </w:tcPr>
          <w:p w:rsidR="00440540" w:rsidRPr="00EA7F78" w:rsidRDefault="00020AB0" w:rsidP="00721F71">
            <w:pPr>
              <w:rPr>
                <w:rFonts w:ascii="Arial" w:hAnsi="Arial"/>
              </w:rPr>
            </w:pPr>
            <w:r>
              <w:rPr>
                <w:rFonts w:ascii="Arial" w:hAnsi="Arial"/>
              </w:rPr>
              <w:t>Blažovice</w:t>
            </w:r>
          </w:p>
        </w:tc>
        <w:tc>
          <w:tcPr>
            <w:tcW w:w="527"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6118</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8552</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5935</w:t>
            </w:r>
          </w:p>
        </w:tc>
        <w:tc>
          <w:tcPr>
            <w:tcW w:w="386"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10258</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2486</w:t>
            </w:r>
          </w:p>
        </w:tc>
        <w:tc>
          <w:tcPr>
            <w:tcW w:w="386"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16784</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1969</w:t>
            </w:r>
          </w:p>
        </w:tc>
        <w:tc>
          <w:tcPr>
            <w:tcW w:w="386"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21333</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1864</w:t>
            </w:r>
          </w:p>
        </w:tc>
        <w:tc>
          <w:tcPr>
            <w:tcW w:w="386"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21443</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1901</w:t>
            </w:r>
          </w:p>
        </w:tc>
        <w:tc>
          <w:tcPr>
            <w:tcW w:w="386"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21782</w:t>
            </w:r>
          </w:p>
        </w:tc>
      </w:tr>
      <w:tr w:rsidR="00440540" w:rsidRPr="00432463" w:rsidTr="00721F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300"/>
        </w:trPr>
        <w:tc>
          <w:tcPr>
            <w:tcW w:w="595" w:type="pct"/>
            <w:tcBorders>
              <w:top w:val="nil"/>
              <w:left w:val="single" w:sz="4" w:space="0" w:color="auto"/>
              <w:bottom w:val="single" w:sz="4" w:space="0" w:color="auto"/>
              <w:right w:val="single" w:sz="4" w:space="0" w:color="auto"/>
            </w:tcBorders>
            <w:shd w:val="clear" w:color="auto" w:fill="auto"/>
            <w:noWrap/>
            <w:vAlign w:val="bottom"/>
            <w:hideMark/>
          </w:tcPr>
          <w:p w:rsidR="00440540" w:rsidRPr="00EA7F78" w:rsidRDefault="00020AB0" w:rsidP="00721F71">
            <w:pPr>
              <w:rPr>
                <w:rFonts w:ascii="Arial" w:hAnsi="Arial"/>
              </w:rPr>
            </w:pPr>
            <w:r>
              <w:rPr>
                <w:rFonts w:ascii="Arial" w:hAnsi="Arial"/>
              </w:rPr>
              <w:t>Rousínov</w:t>
            </w:r>
          </w:p>
        </w:tc>
        <w:tc>
          <w:tcPr>
            <w:tcW w:w="527"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3849</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5366</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4192</w:t>
            </w:r>
          </w:p>
        </w:tc>
        <w:tc>
          <w:tcPr>
            <w:tcW w:w="386"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6690</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1070</w:t>
            </w:r>
          </w:p>
        </w:tc>
        <w:tc>
          <w:tcPr>
            <w:tcW w:w="386"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11582</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468</w:t>
            </w:r>
          </w:p>
        </w:tc>
        <w:tc>
          <w:tcPr>
            <w:tcW w:w="386"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16110</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449</w:t>
            </w:r>
          </w:p>
        </w:tc>
        <w:tc>
          <w:tcPr>
            <w:tcW w:w="386"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16187</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469</w:t>
            </w:r>
          </w:p>
        </w:tc>
        <w:tc>
          <w:tcPr>
            <w:tcW w:w="386"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16432</w:t>
            </w:r>
          </w:p>
        </w:tc>
      </w:tr>
      <w:tr w:rsidR="00440540" w:rsidRPr="00432463" w:rsidTr="00721F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300"/>
        </w:trPr>
        <w:tc>
          <w:tcPr>
            <w:tcW w:w="595" w:type="pct"/>
            <w:tcBorders>
              <w:top w:val="nil"/>
              <w:left w:val="single" w:sz="4" w:space="0" w:color="auto"/>
              <w:bottom w:val="single" w:sz="4" w:space="0" w:color="auto"/>
              <w:right w:val="single" w:sz="4" w:space="0" w:color="auto"/>
            </w:tcBorders>
            <w:shd w:val="clear" w:color="auto" w:fill="auto"/>
            <w:noWrap/>
            <w:vAlign w:val="bottom"/>
            <w:hideMark/>
          </w:tcPr>
          <w:p w:rsidR="00440540" w:rsidRPr="00EA7F78" w:rsidRDefault="00020AB0" w:rsidP="00721F71">
            <w:pPr>
              <w:rPr>
                <w:rFonts w:ascii="Arial" w:hAnsi="Arial"/>
              </w:rPr>
            </w:pPr>
            <w:r>
              <w:rPr>
                <w:rFonts w:ascii="Arial" w:hAnsi="Arial"/>
              </w:rPr>
              <w:t>Vyškov</w:t>
            </w:r>
          </w:p>
        </w:tc>
        <w:tc>
          <w:tcPr>
            <w:tcW w:w="527"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3869</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5366</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3814</w:t>
            </w:r>
          </w:p>
        </w:tc>
        <w:tc>
          <w:tcPr>
            <w:tcW w:w="386"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6690</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1070</w:t>
            </w:r>
          </w:p>
        </w:tc>
        <w:tc>
          <w:tcPr>
            <w:tcW w:w="386"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11232</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468</w:t>
            </w:r>
          </w:p>
        </w:tc>
        <w:tc>
          <w:tcPr>
            <w:tcW w:w="386"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15725</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449</w:t>
            </w:r>
          </w:p>
        </w:tc>
        <w:tc>
          <w:tcPr>
            <w:tcW w:w="386"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15829</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469</w:t>
            </w:r>
          </w:p>
        </w:tc>
        <w:tc>
          <w:tcPr>
            <w:tcW w:w="386"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16005</w:t>
            </w:r>
          </w:p>
        </w:tc>
      </w:tr>
      <w:tr w:rsidR="00440540" w:rsidRPr="00432463" w:rsidTr="00721F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300"/>
        </w:trPr>
        <w:tc>
          <w:tcPr>
            <w:tcW w:w="595" w:type="pct"/>
            <w:tcBorders>
              <w:top w:val="nil"/>
              <w:left w:val="single" w:sz="4" w:space="0" w:color="auto"/>
              <w:bottom w:val="single" w:sz="4" w:space="0" w:color="auto"/>
              <w:right w:val="single" w:sz="4" w:space="0" w:color="auto"/>
            </w:tcBorders>
            <w:shd w:val="clear" w:color="auto" w:fill="auto"/>
            <w:noWrap/>
            <w:vAlign w:val="bottom"/>
            <w:hideMark/>
          </w:tcPr>
          <w:p w:rsidR="00440540" w:rsidRPr="00EA7F78" w:rsidRDefault="00020AB0" w:rsidP="00721F71">
            <w:pPr>
              <w:rPr>
                <w:rFonts w:ascii="Arial" w:hAnsi="Arial"/>
              </w:rPr>
            </w:pPr>
            <w:r>
              <w:rPr>
                <w:rFonts w:ascii="Arial" w:hAnsi="Arial"/>
              </w:rPr>
              <w:t>Nezamyslice</w:t>
            </w:r>
          </w:p>
        </w:tc>
        <w:tc>
          <w:tcPr>
            <w:tcW w:w="527"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1250</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5732</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858</w:t>
            </w:r>
          </w:p>
        </w:tc>
        <w:tc>
          <w:tcPr>
            <w:tcW w:w="386"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6889</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567</w:t>
            </w:r>
          </w:p>
        </w:tc>
        <w:tc>
          <w:tcPr>
            <w:tcW w:w="386"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10955</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159</w:t>
            </w:r>
          </w:p>
        </w:tc>
        <w:tc>
          <w:tcPr>
            <w:tcW w:w="386"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15288</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137</w:t>
            </w:r>
          </w:p>
        </w:tc>
        <w:tc>
          <w:tcPr>
            <w:tcW w:w="386"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15452</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151</w:t>
            </w:r>
          </w:p>
        </w:tc>
        <w:tc>
          <w:tcPr>
            <w:tcW w:w="386"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15594</w:t>
            </w:r>
          </w:p>
        </w:tc>
      </w:tr>
      <w:tr w:rsidR="00440540" w:rsidRPr="00432463" w:rsidTr="00721F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300"/>
        </w:trPr>
        <w:tc>
          <w:tcPr>
            <w:tcW w:w="595" w:type="pct"/>
            <w:tcBorders>
              <w:top w:val="nil"/>
              <w:left w:val="single" w:sz="4" w:space="0" w:color="auto"/>
              <w:bottom w:val="single" w:sz="4" w:space="0" w:color="auto"/>
              <w:right w:val="single" w:sz="4" w:space="0" w:color="auto"/>
            </w:tcBorders>
            <w:shd w:val="clear" w:color="auto" w:fill="auto"/>
            <w:noWrap/>
            <w:vAlign w:val="bottom"/>
            <w:hideMark/>
          </w:tcPr>
          <w:p w:rsidR="00440540" w:rsidRPr="00EA7F78" w:rsidRDefault="00020AB0" w:rsidP="00721F71">
            <w:pPr>
              <w:rPr>
                <w:rFonts w:ascii="Arial" w:hAnsi="Arial"/>
              </w:rPr>
            </w:pPr>
            <w:r>
              <w:rPr>
                <w:rFonts w:ascii="Arial" w:hAnsi="Arial"/>
              </w:rPr>
              <w:t>Přerov (jih)</w:t>
            </w:r>
          </w:p>
        </w:tc>
        <w:tc>
          <w:tcPr>
            <w:tcW w:w="527"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332</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5035</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547</w:t>
            </w:r>
          </w:p>
        </w:tc>
        <w:tc>
          <w:tcPr>
            <w:tcW w:w="386"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5477</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203</w:t>
            </w:r>
          </w:p>
        </w:tc>
        <w:tc>
          <w:tcPr>
            <w:tcW w:w="386"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8028</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305</w:t>
            </w:r>
          </w:p>
        </w:tc>
        <w:tc>
          <w:tcPr>
            <w:tcW w:w="386"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10424</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226</w:t>
            </w:r>
          </w:p>
        </w:tc>
        <w:tc>
          <w:tcPr>
            <w:tcW w:w="386"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10676</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237</w:t>
            </w:r>
          </w:p>
        </w:tc>
        <w:tc>
          <w:tcPr>
            <w:tcW w:w="386"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rPr>
            </w:pPr>
            <w:r>
              <w:rPr>
                <w:rFonts w:ascii="Arial" w:hAnsi="Arial"/>
              </w:rPr>
              <w:t>10330</w:t>
            </w:r>
          </w:p>
        </w:tc>
      </w:tr>
    </w:tbl>
    <w:p w:rsidR="00440540" w:rsidRPr="00EA7F78" w:rsidRDefault="00440540" w:rsidP="00440540">
      <w:pPr>
        <w:spacing w:before="120"/>
        <w:rPr>
          <w:rFonts w:ascii="Arial" w:hAnsi="Arial"/>
        </w:rPr>
      </w:pPr>
    </w:p>
    <w:p w:rsidR="00440540" w:rsidRPr="00EA7F78" w:rsidRDefault="00020AB0" w:rsidP="00C4207D">
      <w:pPr>
        <w:spacing w:before="120"/>
        <w:jc w:val="both"/>
        <w:rPr>
          <w:rFonts w:ascii="Arial" w:hAnsi="Arial"/>
        </w:rPr>
      </w:pPr>
      <w:r>
        <w:rPr>
          <w:rFonts w:ascii="Arial" w:hAnsi="Arial"/>
        </w:rPr>
        <w:t xml:space="preserve">Při plánování byla použita různá časová období, např. provozní plány počítají s roky 2016 až 2040, dopravní plán od současnosti do roku 2030 a od roku 2025 do roku 2054. Byly použity různé jednotky přepravního výkonu, tj. počet cestujících za den, počet cestujících za hodinu dopravní špičky, počet cestujících na vlak, osobokilometry za den. Údaje o přepravě v dopravní špičce nebyly převedeny na počty vlaků na základě předpokladu přiměřeného vytížení vlaků. </w:t>
      </w:r>
    </w:p>
    <w:p w:rsidR="00440540" w:rsidRPr="00EA7F78" w:rsidRDefault="00020AB0" w:rsidP="00C4207D">
      <w:pPr>
        <w:spacing w:before="120"/>
        <w:jc w:val="both"/>
        <w:rPr>
          <w:rFonts w:ascii="Arial" w:hAnsi="Arial"/>
        </w:rPr>
      </w:pPr>
      <w:r>
        <w:rPr>
          <w:rFonts w:ascii="Arial" w:hAnsi="Arial"/>
        </w:rPr>
        <w:t xml:space="preserve">Vyhodnocení počtu vlaků uvedených v tabulkách č. 30, 32, 34 a 36 ukazuje růst v rozsahu +153 % / 158 % v úseku Přerov – Kojetín až 478 % / 483 % v úseku Vyškov na Moravě – Blažovice. Tranzitní doprava, která by pro projekt koridoru TEN-T byla významná, není zvlášť uvedena. </w:t>
      </w:r>
    </w:p>
    <w:p w:rsidR="00721F71" w:rsidRPr="00EA7F78" w:rsidRDefault="00721F71" w:rsidP="00721F71">
      <w:pPr>
        <w:spacing w:before="120"/>
        <w:rPr>
          <w:rFonts w:ascii="Arial" w:hAnsi="Arial"/>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29"/>
        <w:gridCol w:w="661"/>
        <w:gridCol w:w="661"/>
        <w:gridCol w:w="661"/>
        <w:gridCol w:w="661"/>
        <w:gridCol w:w="784"/>
        <w:gridCol w:w="672"/>
      </w:tblGrid>
      <w:tr w:rsidR="00721F71" w:rsidRPr="00432463" w:rsidTr="00721F71">
        <w:trPr>
          <w:trHeight w:val="315"/>
        </w:trPr>
        <w:tc>
          <w:tcPr>
            <w:tcW w:w="0" w:type="auto"/>
            <w:shd w:val="clear" w:color="auto" w:fill="auto"/>
            <w:noWrap/>
            <w:vAlign w:val="bottom"/>
            <w:hideMark/>
          </w:tcPr>
          <w:p w:rsidR="00721F71" w:rsidRPr="00EA7F78" w:rsidRDefault="00020AB0" w:rsidP="00721F71">
            <w:pPr>
              <w:rPr>
                <w:rFonts w:ascii="Arial" w:hAnsi="Arial"/>
              </w:rPr>
            </w:pPr>
            <w:r>
              <w:rPr>
                <w:rFonts w:ascii="Arial" w:hAnsi="Arial"/>
              </w:rPr>
              <w:t>Reference / Tabulka</w:t>
            </w:r>
          </w:p>
        </w:tc>
        <w:tc>
          <w:tcPr>
            <w:tcW w:w="0" w:type="auto"/>
            <w:shd w:val="clear" w:color="auto" w:fill="auto"/>
            <w:noWrap/>
            <w:vAlign w:val="bottom"/>
            <w:hideMark/>
          </w:tcPr>
          <w:p w:rsidR="00721F71" w:rsidRPr="00EA7F78" w:rsidRDefault="00020AB0" w:rsidP="00721F71">
            <w:pPr>
              <w:rPr>
                <w:rFonts w:ascii="Arial" w:hAnsi="Arial"/>
              </w:rPr>
            </w:pPr>
            <w:r>
              <w:rPr>
                <w:rFonts w:ascii="Arial" w:hAnsi="Arial"/>
              </w:rPr>
              <w:t>č. 36</w:t>
            </w:r>
          </w:p>
        </w:tc>
        <w:tc>
          <w:tcPr>
            <w:tcW w:w="0" w:type="auto"/>
            <w:shd w:val="clear" w:color="auto" w:fill="auto"/>
            <w:noWrap/>
            <w:vAlign w:val="bottom"/>
            <w:hideMark/>
          </w:tcPr>
          <w:p w:rsidR="00721F71" w:rsidRPr="00EA7F78" w:rsidRDefault="00020AB0" w:rsidP="00721F71">
            <w:pPr>
              <w:rPr>
                <w:rFonts w:ascii="Arial" w:hAnsi="Arial"/>
              </w:rPr>
            </w:pPr>
            <w:r>
              <w:rPr>
                <w:rFonts w:ascii="Arial" w:hAnsi="Arial"/>
              </w:rPr>
              <w:t>č. 30</w:t>
            </w:r>
          </w:p>
        </w:tc>
        <w:tc>
          <w:tcPr>
            <w:tcW w:w="0" w:type="auto"/>
            <w:shd w:val="clear" w:color="auto" w:fill="auto"/>
            <w:noWrap/>
            <w:vAlign w:val="bottom"/>
            <w:hideMark/>
          </w:tcPr>
          <w:p w:rsidR="00721F71" w:rsidRPr="00EA7F78" w:rsidRDefault="00020AB0" w:rsidP="00721F71">
            <w:pPr>
              <w:rPr>
                <w:rFonts w:ascii="Arial" w:hAnsi="Arial"/>
              </w:rPr>
            </w:pPr>
            <w:r>
              <w:rPr>
                <w:rFonts w:ascii="Arial" w:hAnsi="Arial"/>
              </w:rPr>
              <w:t>č. 32</w:t>
            </w:r>
          </w:p>
        </w:tc>
        <w:tc>
          <w:tcPr>
            <w:tcW w:w="0" w:type="auto"/>
            <w:shd w:val="clear" w:color="auto" w:fill="auto"/>
            <w:noWrap/>
            <w:vAlign w:val="bottom"/>
            <w:hideMark/>
          </w:tcPr>
          <w:p w:rsidR="00721F71" w:rsidRPr="00EA7F78" w:rsidRDefault="00020AB0" w:rsidP="00721F71">
            <w:pPr>
              <w:rPr>
                <w:rFonts w:ascii="Arial" w:hAnsi="Arial"/>
              </w:rPr>
            </w:pPr>
            <w:r>
              <w:rPr>
                <w:rFonts w:ascii="Arial" w:hAnsi="Arial"/>
              </w:rPr>
              <w:t>č. 34</w:t>
            </w:r>
          </w:p>
        </w:tc>
        <w:tc>
          <w:tcPr>
            <w:tcW w:w="0" w:type="auto"/>
            <w:shd w:val="clear" w:color="auto" w:fill="auto"/>
            <w:noWrap/>
            <w:vAlign w:val="bottom"/>
            <w:hideMark/>
          </w:tcPr>
          <w:p w:rsidR="00721F71" w:rsidRPr="00EA7F78" w:rsidRDefault="00020AB0" w:rsidP="00721F71">
            <w:pPr>
              <w:rPr>
                <w:rFonts w:ascii="Arial" w:hAnsi="Arial"/>
              </w:rPr>
            </w:pPr>
            <w:r>
              <w:rPr>
                <w:rFonts w:ascii="Arial" w:hAnsi="Arial"/>
              </w:rPr>
              <w:t>Růst</w:t>
            </w:r>
          </w:p>
        </w:tc>
        <w:tc>
          <w:tcPr>
            <w:tcW w:w="0" w:type="auto"/>
            <w:shd w:val="clear" w:color="auto" w:fill="auto"/>
            <w:vAlign w:val="bottom"/>
            <w:hideMark/>
          </w:tcPr>
          <w:p w:rsidR="00721F71" w:rsidRPr="00EA7F78" w:rsidRDefault="00721F71" w:rsidP="00721F71">
            <w:pPr>
              <w:rPr>
                <w:rFonts w:ascii="Arial" w:hAnsi="Arial"/>
              </w:rPr>
            </w:pPr>
          </w:p>
        </w:tc>
      </w:tr>
      <w:tr w:rsidR="00721F71" w:rsidRPr="00432463" w:rsidTr="00721F71">
        <w:trPr>
          <w:trHeight w:val="300"/>
        </w:trPr>
        <w:tc>
          <w:tcPr>
            <w:tcW w:w="0" w:type="auto"/>
            <w:shd w:val="clear" w:color="000000" w:fill="D8D8D8"/>
            <w:vAlign w:val="bottom"/>
            <w:hideMark/>
          </w:tcPr>
          <w:p w:rsidR="00721F71" w:rsidRPr="00EA7F78" w:rsidRDefault="00020AB0" w:rsidP="00721F71">
            <w:pPr>
              <w:rPr>
                <w:rFonts w:ascii="Arial" w:hAnsi="Arial"/>
              </w:rPr>
            </w:pPr>
            <w:r>
              <w:rPr>
                <w:rFonts w:ascii="Arial" w:hAnsi="Arial"/>
              </w:rPr>
              <w:t>Přerov – Brno</w:t>
            </w:r>
          </w:p>
        </w:tc>
        <w:tc>
          <w:tcPr>
            <w:tcW w:w="0" w:type="auto"/>
            <w:shd w:val="clear" w:color="000000" w:fill="D8D8D8"/>
            <w:vAlign w:val="bottom"/>
            <w:hideMark/>
          </w:tcPr>
          <w:p w:rsidR="00721F71" w:rsidRPr="00EA7F78" w:rsidRDefault="00020AB0" w:rsidP="00721F71">
            <w:pPr>
              <w:rPr>
                <w:rFonts w:ascii="Arial" w:hAnsi="Arial"/>
              </w:rPr>
            </w:pPr>
            <w:r>
              <w:rPr>
                <w:rFonts w:ascii="Arial" w:hAnsi="Arial"/>
              </w:rPr>
              <w:t>2014</w:t>
            </w:r>
          </w:p>
        </w:tc>
        <w:tc>
          <w:tcPr>
            <w:tcW w:w="0" w:type="auto"/>
            <w:shd w:val="clear" w:color="000000" w:fill="D8D8D8"/>
            <w:noWrap/>
            <w:vAlign w:val="bottom"/>
            <w:hideMark/>
          </w:tcPr>
          <w:p w:rsidR="00721F71" w:rsidRPr="00EA7F78" w:rsidRDefault="00020AB0" w:rsidP="00721F71">
            <w:pPr>
              <w:rPr>
                <w:rFonts w:ascii="Arial" w:hAnsi="Arial"/>
              </w:rPr>
            </w:pPr>
            <w:r>
              <w:rPr>
                <w:rFonts w:ascii="Arial" w:hAnsi="Arial"/>
              </w:rPr>
              <w:t>2016</w:t>
            </w:r>
          </w:p>
        </w:tc>
        <w:tc>
          <w:tcPr>
            <w:tcW w:w="0" w:type="auto"/>
            <w:shd w:val="clear" w:color="000000" w:fill="D8D8D8"/>
            <w:noWrap/>
            <w:vAlign w:val="bottom"/>
            <w:hideMark/>
          </w:tcPr>
          <w:p w:rsidR="00721F71" w:rsidRPr="00EA7F78" w:rsidRDefault="00020AB0" w:rsidP="00721F71">
            <w:pPr>
              <w:rPr>
                <w:rFonts w:ascii="Arial" w:hAnsi="Arial"/>
              </w:rPr>
            </w:pPr>
            <w:r>
              <w:rPr>
                <w:rFonts w:ascii="Arial" w:hAnsi="Arial"/>
              </w:rPr>
              <w:t>2025</w:t>
            </w:r>
          </w:p>
        </w:tc>
        <w:tc>
          <w:tcPr>
            <w:tcW w:w="0" w:type="auto"/>
            <w:shd w:val="clear" w:color="000000" w:fill="D8D8D8"/>
            <w:noWrap/>
            <w:vAlign w:val="bottom"/>
            <w:hideMark/>
          </w:tcPr>
          <w:p w:rsidR="00721F71" w:rsidRPr="00EA7F78" w:rsidRDefault="00020AB0" w:rsidP="00721F71">
            <w:pPr>
              <w:rPr>
                <w:rFonts w:ascii="Arial" w:hAnsi="Arial"/>
              </w:rPr>
            </w:pPr>
            <w:r>
              <w:rPr>
                <w:rFonts w:ascii="Arial" w:hAnsi="Arial"/>
              </w:rPr>
              <w:t>2040</w:t>
            </w:r>
          </w:p>
        </w:tc>
        <w:tc>
          <w:tcPr>
            <w:tcW w:w="0" w:type="auto"/>
            <w:shd w:val="clear" w:color="auto" w:fill="auto"/>
            <w:noWrap/>
            <w:vAlign w:val="bottom"/>
            <w:hideMark/>
          </w:tcPr>
          <w:p w:rsidR="00721F71" w:rsidRPr="00EA7F78" w:rsidRDefault="00020AB0" w:rsidP="00721F71">
            <w:pPr>
              <w:rPr>
                <w:rFonts w:ascii="Arial" w:hAnsi="Arial"/>
              </w:rPr>
            </w:pPr>
            <w:r>
              <w:rPr>
                <w:rFonts w:ascii="Arial" w:hAnsi="Arial"/>
              </w:rPr>
              <w:t>25/40</w:t>
            </w:r>
          </w:p>
        </w:tc>
        <w:tc>
          <w:tcPr>
            <w:tcW w:w="0" w:type="auto"/>
            <w:shd w:val="clear" w:color="auto" w:fill="auto"/>
            <w:noWrap/>
            <w:vAlign w:val="bottom"/>
            <w:hideMark/>
          </w:tcPr>
          <w:p w:rsidR="00721F71" w:rsidRPr="00EA7F78" w:rsidRDefault="00020AB0" w:rsidP="00721F71">
            <w:pPr>
              <w:rPr>
                <w:rFonts w:ascii="Arial" w:hAnsi="Arial"/>
              </w:rPr>
            </w:pPr>
            <w:r>
              <w:rPr>
                <w:rFonts w:ascii="Arial" w:hAnsi="Arial"/>
              </w:rPr>
              <w:t>p.a.</w:t>
            </w:r>
          </w:p>
        </w:tc>
      </w:tr>
      <w:tr w:rsidR="00721F71" w:rsidRPr="00432463" w:rsidTr="00721F71">
        <w:trPr>
          <w:trHeight w:val="300"/>
        </w:trPr>
        <w:tc>
          <w:tcPr>
            <w:tcW w:w="0" w:type="auto"/>
            <w:shd w:val="clear" w:color="auto" w:fill="auto"/>
            <w:hideMark/>
          </w:tcPr>
          <w:p w:rsidR="00721F71" w:rsidRPr="00EA7F78" w:rsidRDefault="00020AB0" w:rsidP="00721F71">
            <w:pPr>
              <w:rPr>
                <w:rFonts w:ascii="Arial" w:hAnsi="Arial"/>
              </w:rPr>
            </w:pPr>
            <w:r>
              <w:rPr>
                <w:rFonts w:ascii="Arial" w:hAnsi="Arial"/>
              </w:rPr>
              <w:t>Přerov – Kojetín</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43</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48</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42</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109</w:t>
            </w:r>
          </w:p>
        </w:tc>
        <w:tc>
          <w:tcPr>
            <w:tcW w:w="0" w:type="auto"/>
            <w:shd w:val="clear" w:color="auto" w:fill="auto"/>
            <w:noWrap/>
            <w:vAlign w:val="bottom"/>
            <w:hideMark/>
          </w:tcPr>
          <w:p w:rsidR="00721F71" w:rsidRPr="00EA7F78" w:rsidRDefault="00020AB0" w:rsidP="00721F71">
            <w:pPr>
              <w:rPr>
                <w:rFonts w:ascii="Arial" w:hAnsi="Arial"/>
              </w:rPr>
            </w:pPr>
            <w:r>
              <w:rPr>
                <w:rFonts w:ascii="Arial" w:hAnsi="Arial"/>
              </w:rPr>
              <w:t>153 %</w:t>
            </w:r>
          </w:p>
        </w:tc>
        <w:tc>
          <w:tcPr>
            <w:tcW w:w="0" w:type="auto"/>
            <w:shd w:val="clear" w:color="auto" w:fill="auto"/>
            <w:noWrap/>
            <w:vAlign w:val="bottom"/>
            <w:hideMark/>
          </w:tcPr>
          <w:p w:rsidR="00721F71" w:rsidRPr="00EA7F78" w:rsidRDefault="00020AB0" w:rsidP="00721F71">
            <w:pPr>
              <w:rPr>
                <w:rFonts w:ascii="Arial" w:hAnsi="Arial"/>
              </w:rPr>
            </w:pPr>
            <w:r>
              <w:rPr>
                <w:rFonts w:ascii="Arial" w:hAnsi="Arial"/>
              </w:rPr>
              <w:t>6 %</w:t>
            </w:r>
          </w:p>
        </w:tc>
      </w:tr>
      <w:tr w:rsidR="00721F71" w:rsidRPr="00432463" w:rsidTr="00721F71">
        <w:trPr>
          <w:trHeight w:val="300"/>
        </w:trPr>
        <w:tc>
          <w:tcPr>
            <w:tcW w:w="0" w:type="auto"/>
            <w:shd w:val="clear" w:color="auto" w:fill="auto"/>
            <w:hideMark/>
          </w:tcPr>
          <w:p w:rsidR="00721F71" w:rsidRPr="00EA7F78" w:rsidRDefault="00186E7D" w:rsidP="00721F71">
            <w:pPr>
              <w:rPr>
                <w:rFonts w:ascii="Arial" w:hAnsi="Arial"/>
              </w:rPr>
            </w:pPr>
            <w:r>
              <w:rPr>
                <w:rFonts w:ascii="Arial" w:hAnsi="Arial"/>
              </w:rPr>
              <w:t>Kojetín – Přerov</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43</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47</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44</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111</w:t>
            </w:r>
          </w:p>
        </w:tc>
        <w:tc>
          <w:tcPr>
            <w:tcW w:w="0" w:type="auto"/>
            <w:shd w:val="clear" w:color="auto" w:fill="auto"/>
            <w:noWrap/>
            <w:vAlign w:val="bottom"/>
            <w:hideMark/>
          </w:tcPr>
          <w:p w:rsidR="00721F71" w:rsidRPr="00EA7F78" w:rsidRDefault="00020AB0" w:rsidP="00721F71">
            <w:pPr>
              <w:rPr>
                <w:rFonts w:ascii="Arial" w:hAnsi="Arial"/>
              </w:rPr>
            </w:pPr>
            <w:r>
              <w:rPr>
                <w:rFonts w:ascii="Arial" w:hAnsi="Arial"/>
              </w:rPr>
              <w:t>158 %</w:t>
            </w:r>
          </w:p>
        </w:tc>
        <w:tc>
          <w:tcPr>
            <w:tcW w:w="0" w:type="auto"/>
            <w:shd w:val="clear" w:color="auto" w:fill="auto"/>
            <w:noWrap/>
            <w:vAlign w:val="bottom"/>
            <w:hideMark/>
          </w:tcPr>
          <w:p w:rsidR="00721F71" w:rsidRPr="00EA7F78" w:rsidRDefault="00020AB0" w:rsidP="00721F71">
            <w:pPr>
              <w:rPr>
                <w:rFonts w:ascii="Arial" w:hAnsi="Arial"/>
              </w:rPr>
            </w:pPr>
            <w:r>
              <w:rPr>
                <w:rFonts w:ascii="Arial" w:hAnsi="Arial"/>
              </w:rPr>
              <w:t>6 %</w:t>
            </w:r>
          </w:p>
        </w:tc>
      </w:tr>
      <w:tr w:rsidR="00721F71" w:rsidRPr="00432463" w:rsidTr="00721F71">
        <w:trPr>
          <w:trHeight w:val="300"/>
        </w:trPr>
        <w:tc>
          <w:tcPr>
            <w:tcW w:w="0" w:type="auto"/>
            <w:shd w:val="clear" w:color="auto" w:fill="auto"/>
            <w:hideMark/>
          </w:tcPr>
          <w:p w:rsidR="00721F71" w:rsidRPr="00EA7F78" w:rsidRDefault="00186E7D" w:rsidP="00721F71">
            <w:pPr>
              <w:rPr>
                <w:rFonts w:ascii="Arial" w:hAnsi="Arial"/>
              </w:rPr>
            </w:pPr>
            <w:r>
              <w:rPr>
                <w:rFonts w:ascii="Arial" w:hAnsi="Arial"/>
              </w:rPr>
              <w:t>Kojetín – Nezamyslice</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40</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45</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42</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127</w:t>
            </w:r>
          </w:p>
        </w:tc>
        <w:tc>
          <w:tcPr>
            <w:tcW w:w="0" w:type="auto"/>
            <w:shd w:val="clear" w:color="auto" w:fill="auto"/>
            <w:noWrap/>
            <w:vAlign w:val="bottom"/>
            <w:hideMark/>
          </w:tcPr>
          <w:p w:rsidR="00721F71" w:rsidRPr="00EA7F78" w:rsidRDefault="00020AB0" w:rsidP="00721F71">
            <w:pPr>
              <w:rPr>
                <w:rFonts w:ascii="Arial" w:hAnsi="Arial"/>
              </w:rPr>
            </w:pPr>
            <w:r>
              <w:rPr>
                <w:rFonts w:ascii="Arial" w:hAnsi="Arial"/>
              </w:rPr>
              <w:t>218 %</w:t>
            </w:r>
          </w:p>
        </w:tc>
        <w:tc>
          <w:tcPr>
            <w:tcW w:w="0" w:type="auto"/>
            <w:shd w:val="clear" w:color="auto" w:fill="auto"/>
            <w:noWrap/>
            <w:vAlign w:val="bottom"/>
            <w:hideMark/>
          </w:tcPr>
          <w:p w:rsidR="00721F71" w:rsidRPr="00EA7F78" w:rsidRDefault="00020AB0" w:rsidP="00721F71">
            <w:pPr>
              <w:rPr>
                <w:rFonts w:ascii="Arial" w:hAnsi="Arial"/>
              </w:rPr>
            </w:pPr>
            <w:r>
              <w:rPr>
                <w:rFonts w:ascii="Arial" w:hAnsi="Arial"/>
              </w:rPr>
              <w:t>8 %</w:t>
            </w:r>
          </w:p>
        </w:tc>
      </w:tr>
      <w:tr w:rsidR="00721F71" w:rsidRPr="00432463" w:rsidTr="00721F71">
        <w:trPr>
          <w:trHeight w:val="300"/>
        </w:trPr>
        <w:tc>
          <w:tcPr>
            <w:tcW w:w="0" w:type="auto"/>
            <w:shd w:val="clear" w:color="auto" w:fill="auto"/>
            <w:hideMark/>
          </w:tcPr>
          <w:p w:rsidR="00721F71" w:rsidRPr="00EA7F78" w:rsidRDefault="00020AB0" w:rsidP="00721F71">
            <w:pPr>
              <w:rPr>
                <w:rFonts w:ascii="Arial" w:hAnsi="Arial"/>
              </w:rPr>
            </w:pPr>
            <w:r>
              <w:rPr>
                <w:rFonts w:ascii="Arial" w:hAnsi="Arial"/>
              </w:rPr>
              <w:t>Nezamyslice – Kojetín</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41</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46</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44</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129</w:t>
            </w:r>
          </w:p>
        </w:tc>
        <w:tc>
          <w:tcPr>
            <w:tcW w:w="0" w:type="auto"/>
            <w:shd w:val="clear" w:color="auto" w:fill="auto"/>
            <w:noWrap/>
            <w:vAlign w:val="bottom"/>
            <w:hideMark/>
          </w:tcPr>
          <w:p w:rsidR="00721F71" w:rsidRPr="00EA7F78" w:rsidRDefault="00020AB0" w:rsidP="00721F71">
            <w:pPr>
              <w:rPr>
                <w:rFonts w:ascii="Arial" w:hAnsi="Arial"/>
              </w:rPr>
            </w:pPr>
            <w:r>
              <w:rPr>
                <w:rFonts w:ascii="Arial" w:hAnsi="Arial"/>
              </w:rPr>
              <w:t>215 %</w:t>
            </w:r>
          </w:p>
        </w:tc>
        <w:tc>
          <w:tcPr>
            <w:tcW w:w="0" w:type="auto"/>
            <w:shd w:val="clear" w:color="auto" w:fill="auto"/>
            <w:noWrap/>
            <w:vAlign w:val="bottom"/>
            <w:hideMark/>
          </w:tcPr>
          <w:p w:rsidR="00721F71" w:rsidRPr="00EA7F78" w:rsidRDefault="00020AB0" w:rsidP="00721F71">
            <w:pPr>
              <w:rPr>
                <w:rFonts w:ascii="Arial" w:hAnsi="Arial"/>
              </w:rPr>
            </w:pPr>
            <w:r>
              <w:rPr>
                <w:rFonts w:ascii="Arial" w:hAnsi="Arial"/>
              </w:rPr>
              <w:t>8 %</w:t>
            </w:r>
          </w:p>
        </w:tc>
      </w:tr>
      <w:tr w:rsidR="00721F71" w:rsidRPr="00432463" w:rsidTr="00721F71">
        <w:trPr>
          <w:trHeight w:val="300"/>
        </w:trPr>
        <w:tc>
          <w:tcPr>
            <w:tcW w:w="0" w:type="auto"/>
            <w:shd w:val="clear" w:color="auto" w:fill="auto"/>
            <w:hideMark/>
          </w:tcPr>
          <w:p w:rsidR="00721F71" w:rsidRPr="00EA7F78" w:rsidRDefault="00020AB0" w:rsidP="00721F71">
            <w:pPr>
              <w:rPr>
                <w:rFonts w:ascii="Arial" w:hAnsi="Arial"/>
              </w:rPr>
            </w:pPr>
            <w:r>
              <w:rPr>
                <w:rFonts w:ascii="Arial" w:hAnsi="Arial"/>
              </w:rPr>
              <w:t>Nezamyslice – Vyškov na Moravě</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44</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47</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78</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190</w:t>
            </w:r>
          </w:p>
        </w:tc>
        <w:tc>
          <w:tcPr>
            <w:tcW w:w="0" w:type="auto"/>
            <w:shd w:val="clear" w:color="auto" w:fill="auto"/>
            <w:noWrap/>
            <w:vAlign w:val="bottom"/>
            <w:hideMark/>
          </w:tcPr>
          <w:p w:rsidR="00721F71" w:rsidRPr="00EA7F78" w:rsidRDefault="00020AB0" w:rsidP="00721F71">
            <w:pPr>
              <w:rPr>
                <w:rFonts w:ascii="Arial" w:hAnsi="Arial"/>
              </w:rPr>
            </w:pPr>
            <w:r>
              <w:rPr>
                <w:rFonts w:ascii="Arial" w:hAnsi="Arial"/>
              </w:rPr>
              <w:t>332 %</w:t>
            </w:r>
          </w:p>
        </w:tc>
        <w:tc>
          <w:tcPr>
            <w:tcW w:w="0" w:type="auto"/>
            <w:shd w:val="clear" w:color="auto" w:fill="auto"/>
            <w:noWrap/>
            <w:vAlign w:val="bottom"/>
            <w:hideMark/>
          </w:tcPr>
          <w:p w:rsidR="00721F71" w:rsidRPr="00EA7F78" w:rsidRDefault="00020AB0" w:rsidP="00721F71">
            <w:pPr>
              <w:rPr>
                <w:rFonts w:ascii="Arial" w:hAnsi="Arial"/>
              </w:rPr>
            </w:pPr>
            <w:r>
              <w:rPr>
                <w:rFonts w:ascii="Arial" w:hAnsi="Arial"/>
              </w:rPr>
              <w:t>13 %</w:t>
            </w:r>
          </w:p>
        </w:tc>
      </w:tr>
      <w:tr w:rsidR="00721F71" w:rsidRPr="00432463" w:rsidTr="00721F71">
        <w:trPr>
          <w:trHeight w:val="300"/>
        </w:trPr>
        <w:tc>
          <w:tcPr>
            <w:tcW w:w="0" w:type="auto"/>
            <w:shd w:val="clear" w:color="auto" w:fill="auto"/>
            <w:hideMark/>
          </w:tcPr>
          <w:p w:rsidR="00721F71" w:rsidRPr="00EA7F78" w:rsidRDefault="00020AB0" w:rsidP="00721F71">
            <w:pPr>
              <w:rPr>
                <w:rFonts w:ascii="Arial" w:hAnsi="Arial"/>
              </w:rPr>
            </w:pPr>
            <w:r>
              <w:rPr>
                <w:rFonts w:ascii="Arial" w:hAnsi="Arial"/>
              </w:rPr>
              <w:t>Vyškov na Moravě – Nezamyslice</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45</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49</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80</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192</w:t>
            </w:r>
          </w:p>
        </w:tc>
        <w:tc>
          <w:tcPr>
            <w:tcW w:w="0" w:type="auto"/>
            <w:shd w:val="clear" w:color="auto" w:fill="auto"/>
            <w:noWrap/>
            <w:vAlign w:val="bottom"/>
            <w:hideMark/>
          </w:tcPr>
          <w:p w:rsidR="00721F71" w:rsidRPr="00EA7F78" w:rsidRDefault="00020AB0" w:rsidP="00721F71">
            <w:pPr>
              <w:rPr>
                <w:rFonts w:ascii="Arial" w:hAnsi="Arial"/>
              </w:rPr>
            </w:pPr>
            <w:r>
              <w:rPr>
                <w:rFonts w:ascii="Arial" w:hAnsi="Arial"/>
              </w:rPr>
              <w:t>327 %</w:t>
            </w:r>
          </w:p>
        </w:tc>
        <w:tc>
          <w:tcPr>
            <w:tcW w:w="0" w:type="auto"/>
            <w:shd w:val="clear" w:color="auto" w:fill="auto"/>
            <w:noWrap/>
            <w:vAlign w:val="bottom"/>
            <w:hideMark/>
          </w:tcPr>
          <w:p w:rsidR="00721F71" w:rsidRPr="00EA7F78" w:rsidRDefault="00020AB0" w:rsidP="00721F71">
            <w:pPr>
              <w:rPr>
                <w:rFonts w:ascii="Arial" w:hAnsi="Arial"/>
              </w:rPr>
            </w:pPr>
            <w:r>
              <w:rPr>
                <w:rFonts w:ascii="Arial" w:hAnsi="Arial"/>
              </w:rPr>
              <w:t>13 %</w:t>
            </w:r>
          </w:p>
        </w:tc>
      </w:tr>
      <w:tr w:rsidR="00721F71" w:rsidRPr="00432463" w:rsidTr="00721F71">
        <w:trPr>
          <w:trHeight w:val="315"/>
        </w:trPr>
        <w:tc>
          <w:tcPr>
            <w:tcW w:w="0" w:type="auto"/>
            <w:shd w:val="clear" w:color="auto" w:fill="auto"/>
            <w:hideMark/>
          </w:tcPr>
          <w:p w:rsidR="00721F71" w:rsidRPr="00EA7F78" w:rsidRDefault="00020AB0" w:rsidP="00721F71">
            <w:pPr>
              <w:rPr>
                <w:rFonts w:ascii="Arial" w:hAnsi="Arial"/>
              </w:rPr>
            </w:pPr>
            <w:r>
              <w:rPr>
                <w:rFonts w:ascii="Arial" w:hAnsi="Arial"/>
              </w:rPr>
              <w:t>Vyškov na Moravě – Blažovice</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36</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40</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91</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208</w:t>
            </w:r>
          </w:p>
        </w:tc>
        <w:tc>
          <w:tcPr>
            <w:tcW w:w="0" w:type="auto"/>
            <w:shd w:val="clear" w:color="auto" w:fill="auto"/>
            <w:noWrap/>
            <w:vAlign w:val="bottom"/>
            <w:hideMark/>
          </w:tcPr>
          <w:p w:rsidR="00721F71" w:rsidRPr="00EA7F78" w:rsidRDefault="00020AB0" w:rsidP="00721F71">
            <w:pPr>
              <w:rPr>
                <w:rFonts w:ascii="Arial" w:hAnsi="Arial"/>
              </w:rPr>
            </w:pPr>
            <w:r>
              <w:rPr>
                <w:rFonts w:ascii="Arial" w:hAnsi="Arial"/>
              </w:rPr>
              <w:t>478 %</w:t>
            </w:r>
          </w:p>
        </w:tc>
        <w:tc>
          <w:tcPr>
            <w:tcW w:w="0" w:type="auto"/>
            <w:shd w:val="clear" w:color="auto" w:fill="auto"/>
            <w:noWrap/>
            <w:vAlign w:val="bottom"/>
            <w:hideMark/>
          </w:tcPr>
          <w:p w:rsidR="00721F71" w:rsidRPr="00EA7F78" w:rsidRDefault="00020AB0" w:rsidP="00721F71">
            <w:pPr>
              <w:rPr>
                <w:rFonts w:ascii="Arial" w:hAnsi="Arial"/>
              </w:rPr>
            </w:pPr>
            <w:r>
              <w:rPr>
                <w:rFonts w:ascii="Arial" w:hAnsi="Arial"/>
              </w:rPr>
              <w:t>18 %</w:t>
            </w:r>
          </w:p>
        </w:tc>
      </w:tr>
      <w:tr w:rsidR="00721F71" w:rsidRPr="00432463" w:rsidTr="00721F71">
        <w:trPr>
          <w:trHeight w:val="300"/>
        </w:trPr>
        <w:tc>
          <w:tcPr>
            <w:tcW w:w="0" w:type="auto"/>
            <w:shd w:val="clear" w:color="auto" w:fill="auto"/>
            <w:hideMark/>
          </w:tcPr>
          <w:p w:rsidR="00721F71" w:rsidRPr="00EA7F78" w:rsidRDefault="00020AB0" w:rsidP="00721F71">
            <w:pPr>
              <w:rPr>
                <w:rFonts w:ascii="Arial" w:hAnsi="Arial"/>
              </w:rPr>
            </w:pPr>
            <w:r>
              <w:rPr>
                <w:rFonts w:ascii="Arial" w:hAnsi="Arial"/>
              </w:rPr>
              <w:t>Blažovice – Vyškov na Moravě</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36</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40</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93</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210</w:t>
            </w:r>
          </w:p>
        </w:tc>
        <w:tc>
          <w:tcPr>
            <w:tcW w:w="0" w:type="auto"/>
            <w:shd w:val="clear" w:color="auto" w:fill="auto"/>
            <w:noWrap/>
            <w:vAlign w:val="bottom"/>
            <w:hideMark/>
          </w:tcPr>
          <w:p w:rsidR="00721F71" w:rsidRPr="00EA7F78" w:rsidRDefault="00020AB0" w:rsidP="00721F71">
            <w:pPr>
              <w:rPr>
                <w:rFonts w:ascii="Arial" w:hAnsi="Arial"/>
              </w:rPr>
            </w:pPr>
            <w:r>
              <w:rPr>
                <w:rFonts w:ascii="Arial" w:hAnsi="Arial"/>
              </w:rPr>
              <w:t>483 %</w:t>
            </w:r>
          </w:p>
        </w:tc>
        <w:tc>
          <w:tcPr>
            <w:tcW w:w="0" w:type="auto"/>
            <w:shd w:val="clear" w:color="auto" w:fill="auto"/>
            <w:noWrap/>
            <w:vAlign w:val="bottom"/>
            <w:hideMark/>
          </w:tcPr>
          <w:p w:rsidR="00721F71" w:rsidRPr="00EA7F78" w:rsidRDefault="00020AB0" w:rsidP="00721F71">
            <w:pPr>
              <w:rPr>
                <w:rFonts w:ascii="Arial" w:hAnsi="Arial"/>
              </w:rPr>
            </w:pPr>
            <w:r>
              <w:rPr>
                <w:rFonts w:ascii="Arial" w:hAnsi="Arial"/>
              </w:rPr>
              <w:t>19 %</w:t>
            </w:r>
          </w:p>
        </w:tc>
      </w:tr>
      <w:tr w:rsidR="00721F71" w:rsidRPr="00432463" w:rsidTr="00721F71">
        <w:trPr>
          <w:trHeight w:val="315"/>
        </w:trPr>
        <w:tc>
          <w:tcPr>
            <w:tcW w:w="0" w:type="auto"/>
            <w:shd w:val="clear" w:color="auto" w:fill="auto"/>
            <w:hideMark/>
          </w:tcPr>
          <w:p w:rsidR="00721F71" w:rsidRPr="00EA7F78" w:rsidRDefault="00020AB0" w:rsidP="00C4207D">
            <w:pPr>
              <w:rPr>
                <w:rFonts w:ascii="Arial" w:hAnsi="Arial"/>
              </w:rPr>
            </w:pPr>
            <w:r>
              <w:rPr>
                <w:rFonts w:ascii="Arial" w:hAnsi="Arial"/>
              </w:rPr>
              <w:t>Blažovice – Odb. Brno-Černovice</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65</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88</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136</w:t>
            </w:r>
          </w:p>
        </w:tc>
        <w:tc>
          <w:tcPr>
            <w:tcW w:w="0" w:type="auto"/>
            <w:shd w:val="clear" w:color="auto" w:fill="auto"/>
            <w:noWrap/>
            <w:vAlign w:val="bottom"/>
            <w:hideMark/>
          </w:tcPr>
          <w:p w:rsidR="00721F71" w:rsidRPr="00EA7F78" w:rsidRDefault="00721F71" w:rsidP="00721F71">
            <w:pPr>
              <w:rPr>
                <w:rFonts w:ascii="Arial" w:hAnsi="Arial"/>
              </w:rPr>
            </w:pPr>
          </w:p>
        </w:tc>
        <w:tc>
          <w:tcPr>
            <w:tcW w:w="0" w:type="auto"/>
            <w:shd w:val="clear" w:color="auto" w:fill="auto"/>
            <w:vAlign w:val="bottom"/>
            <w:hideMark/>
          </w:tcPr>
          <w:p w:rsidR="00721F71" w:rsidRPr="00EA7F78" w:rsidRDefault="00721F71" w:rsidP="00721F71">
            <w:pPr>
              <w:rPr>
                <w:rFonts w:ascii="Arial" w:hAnsi="Arial"/>
              </w:rPr>
            </w:pPr>
          </w:p>
        </w:tc>
        <w:tc>
          <w:tcPr>
            <w:tcW w:w="0" w:type="auto"/>
            <w:shd w:val="clear" w:color="auto" w:fill="auto"/>
            <w:noWrap/>
            <w:vAlign w:val="bottom"/>
            <w:hideMark/>
          </w:tcPr>
          <w:p w:rsidR="00721F71" w:rsidRPr="00EA7F78" w:rsidRDefault="00721F71" w:rsidP="00721F71">
            <w:pPr>
              <w:rPr>
                <w:rFonts w:ascii="Arial" w:hAnsi="Arial"/>
              </w:rPr>
            </w:pPr>
          </w:p>
        </w:tc>
      </w:tr>
      <w:tr w:rsidR="00721F71" w:rsidRPr="00432463" w:rsidTr="00721F71">
        <w:trPr>
          <w:trHeight w:val="315"/>
        </w:trPr>
        <w:tc>
          <w:tcPr>
            <w:tcW w:w="0" w:type="auto"/>
            <w:shd w:val="clear" w:color="auto" w:fill="auto"/>
            <w:hideMark/>
          </w:tcPr>
          <w:p w:rsidR="00721F71" w:rsidRPr="00EA7F78" w:rsidRDefault="00020AB0" w:rsidP="00721F71">
            <w:pPr>
              <w:rPr>
                <w:rFonts w:ascii="Arial" w:hAnsi="Arial"/>
              </w:rPr>
            </w:pPr>
            <w:r>
              <w:rPr>
                <w:rFonts w:ascii="Arial" w:hAnsi="Arial"/>
              </w:rPr>
              <w:t>Odb. Brno-Černovice – Blažovice</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64</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80</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138</w:t>
            </w:r>
          </w:p>
        </w:tc>
        <w:tc>
          <w:tcPr>
            <w:tcW w:w="0" w:type="auto"/>
            <w:shd w:val="clear" w:color="auto" w:fill="auto"/>
            <w:noWrap/>
            <w:vAlign w:val="bottom"/>
            <w:hideMark/>
          </w:tcPr>
          <w:p w:rsidR="00721F71" w:rsidRPr="00EA7F78" w:rsidRDefault="00721F71" w:rsidP="00721F71">
            <w:pPr>
              <w:rPr>
                <w:rFonts w:ascii="Arial" w:hAnsi="Arial"/>
              </w:rPr>
            </w:pPr>
          </w:p>
        </w:tc>
        <w:tc>
          <w:tcPr>
            <w:tcW w:w="0" w:type="auto"/>
            <w:shd w:val="clear" w:color="auto" w:fill="auto"/>
            <w:vAlign w:val="bottom"/>
            <w:hideMark/>
          </w:tcPr>
          <w:p w:rsidR="00721F71" w:rsidRPr="00EA7F78" w:rsidRDefault="00721F71" w:rsidP="00721F71">
            <w:pPr>
              <w:rPr>
                <w:rFonts w:ascii="Arial" w:hAnsi="Arial"/>
              </w:rPr>
            </w:pPr>
          </w:p>
        </w:tc>
        <w:tc>
          <w:tcPr>
            <w:tcW w:w="0" w:type="auto"/>
            <w:shd w:val="clear" w:color="auto" w:fill="auto"/>
            <w:noWrap/>
            <w:vAlign w:val="bottom"/>
            <w:hideMark/>
          </w:tcPr>
          <w:p w:rsidR="00721F71" w:rsidRPr="00EA7F78" w:rsidRDefault="00721F71" w:rsidP="00721F71">
            <w:pPr>
              <w:rPr>
                <w:rFonts w:ascii="Arial" w:hAnsi="Arial"/>
              </w:rPr>
            </w:pPr>
          </w:p>
        </w:tc>
      </w:tr>
      <w:tr w:rsidR="00721F71" w:rsidRPr="00432463" w:rsidTr="00721F71">
        <w:trPr>
          <w:trHeight w:val="300"/>
        </w:trPr>
        <w:tc>
          <w:tcPr>
            <w:tcW w:w="0" w:type="auto"/>
            <w:shd w:val="clear" w:color="auto" w:fill="auto"/>
            <w:hideMark/>
          </w:tcPr>
          <w:p w:rsidR="00721F71" w:rsidRPr="00EA7F78" w:rsidRDefault="00020AB0" w:rsidP="00721F71">
            <w:pPr>
              <w:rPr>
                <w:rFonts w:ascii="Arial" w:hAnsi="Arial"/>
              </w:rPr>
            </w:pPr>
            <w:r>
              <w:rPr>
                <w:rFonts w:ascii="Arial" w:hAnsi="Arial"/>
              </w:rPr>
              <w:t>Odb. Brno-Černovice – Brno hl. n.</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43</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64</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122</w:t>
            </w:r>
          </w:p>
        </w:tc>
        <w:tc>
          <w:tcPr>
            <w:tcW w:w="0" w:type="auto"/>
            <w:shd w:val="clear" w:color="auto" w:fill="auto"/>
            <w:noWrap/>
            <w:vAlign w:val="bottom"/>
            <w:hideMark/>
          </w:tcPr>
          <w:p w:rsidR="00721F71" w:rsidRPr="00EA7F78" w:rsidRDefault="00721F71" w:rsidP="00721F71">
            <w:pPr>
              <w:rPr>
                <w:rFonts w:ascii="Arial" w:hAnsi="Arial"/>
              </w:rPr>
            </w:pPr>
          </w:p>
        </w:tc>
        <w:tc>
          <w:tcPr>
            <w:tcW w:w="0" w:type="auto"/>
            <w:shd w:val="clear" w:color="auto" w:fill="auto"/>
            <w:noWrap/>
            <w:vAlign w:val="bottom"/>
            <w:hideMark/>
          </w:tcPr>
          <w:p w:rsidR="00721F71" w:rsidRPr="00EA7F78" w:rsidRDefault="00721F71" w:rsidP="00721F71">
            <w:pPr>
              <w:rPr>
                <w:rFonts w:ascii="Arial" w:hAnsi="Arial"/>
              </w:rPr>
            </w:pPr>
          </w:p>
        </w:tc>
        <w:tc>
          <w:tcPr>
            <w:tcW w:w="0" w:type="auto"/>
            <w:shd w:val="clear" w:color="auto" w:fill="auto"/>
            <w:noWrap/>
            <w:vAlign w:val="bottom"/>
            <w:hideMark/>
          </w:tcPr>
          <w:p w:rsidR="00721F71" w:rsidRPr="00EA7F78" w:rsidRDefault="00721F71" w:rsidP="00721F71">
            <w:pPr>
              <w:rPr>
                <w:rFonts w:ascii="Arial" w:hAnsi="Arial"/>
              </w:rPr>
            </w:pPr>
          </w:p>
        </w:tc>
      </w:tr>
      <w:tr w:rsidR="00721F71" w:rsidRPr="00432463" w:rsidTr="00721F71">
        <w:trPr>
          <w:trHeight w:val="300"/>
        </w:trPr>
        <w:tc>
          <w:tcPr>
            <w:tcW w:w="0" w:type="auto"/>
            <w:shd w:val="clear" w:color="auto" w:fill="auto"/>
            <w:hideMark/>
          </w:tcPr>
          <w:p w:rsidR="00721F71" w:rsidRPr="00EA7F78" w:rsidRDefault="00020AB0" w:rsidP="00721F71">
            <w:pPr>
              <w:rPr>
                <w:rFonts w:ascii="Arial" w:hAnsi="Arial"/>
              </w:rPr>
            </w:pPr>
            <w:r>
              <w:rPr>
                <w:rFonts w:ascii="Arial" w:hAnsi="Arial"/>
              </w:rPr>
              <w:t>Brno hl. n. – Odb. Brno-Černovice</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37</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64</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122</w:t>
            </w:r>
          </w:p>
        </w:tc>
        <w:tc>
          <w:tcPr>
            <w:tcW w:w="0" w:type="auto"/>
            <w:shd w:val="clear" w:color="auto" w:fill="auto"/>
            <w:noWrap/>
            <w:vAlign w:val="bottom"/>
            <w:hideMark/>
          </w:tcPr>
          <w:p w:rsidR="00721F71" w:rsidRPr="00EA7F78" w:rsidRDefault="00721F71" w:rsidP="00721F71">
            <w:pPr>
              <w:rPr>
                <w:rFonts w:ascii="Arial" w:hAnsi="Arial"/>
              </w:rPr>
            </w:pPr>
          </w:p>
        </w:tc>
        <w:tc>
          <w:tcPr>
            <w:tcW w:w="0" w:type="auto"/>
            <w:shd w:val="clear" w:color="auto" w:fill="auto"/>
            <w:noWrap/>
            <w:vAlign w:val="bottom"/>
            <w:hideMark/>
          </w:tcPr>
          <w:p w:rsidR="00721F71" w:rsidRPr="00EA7F78" w:rsidRDefault="00721F71" w:rsidP="00721F71">
            <w:pPr>
              <w:rPr>
                <w:rFonts w:ascii="Arial" w:hAnsi="Arial"/>
              </w:rPr>
            </w:pPr>
          </w:p>
        </w:tc>
        <w:tc>
          <w:tcPr>
            <w:tcW w:w="0" w:type="auto"/>
            <w:shd w:val="clear" w:color="auto" w:fill="auto"/>
            <w:noWrap/>
            <w:vAlign w:val="bottom"/>
            <w:hideMark/>
          </w:tcPr>
          <w:p w:rsidR="00721F71" w:rsidRPr="00EA7F78" w:rsidRDefault="00721F71" w:rsidP="00721F71">
            <w:pPr>
              <w:rPr>
                <w:rFonts w:ascii="Arial" w:hAnsi="Arial"/>
              </w:rPr>
            </w:pPr>
          </w:p>
        </w:tc>
      </w:tr>
      <w:tr w:rsidR="00721F71" w:rsidRPr="00432463" w:rsidTr="00721F71">
        <w:trPr>
          <w:trHeight w:val="315"/>
        </w:trPr>
        <w:tc>
          <w:tcPr>
            <w:tcW w:w="0" w:type="auto"/>
            <w:shd w:val="clear" w:color="auto" w:fill="auto"/>
            <w:hideMark/>
          </w:tcPr>
          <w:p w:rsidR="00721F71" w:rsidRPr="00EA7F78" w:rsidRDefault="00020AB0" w:rsidP="00EC7AC9">
            <w:pPr>
              <w:rPr>
                <w:rFonts w:ascii="Arial" w:hAnsi="Arial"/>
              </w:rPr>
            </w:pPr>
            <w:r>
              <w:rPr>
                <w:rFonts w:ascii="Arial" w:hAnsi="Arial"/>
              </w:rPr>
              <w:t>Křenovice hor. n. – Sokolnice-Telnice</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21</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20</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20</w:t>
            </w:r>
          </w:p>
        </w:tc>
        <w:tc>
          <w:tcPr>
            <w:tcW w:w="0" w:type="auto"/>
            <w:shd w:val="clear" w:color="auto" w:fill="auto"/>
            <w:noWrap/>
            <w:vAlign w:val="bottom"/>
            <w:hideMark/>
          </w:tcPr>
          <w:p w:rsidR="00721F71" w:rsidRPr="00EA7F78" w:rsidRDefault="00721F71" w:rsidP="00721F71">
            <w:pPr>
              <w:rPr>
                <w:rFonts w:ascii="Arial" w:hAnsi="Arial"/>
              </w:rPr>
            </w:pPr>
          </w:p>
        </w:tc>
        <w:tc>
          <w:tcPr>
            <w:tcW w:w="0" w:type="auto"/>
            <w:shd w:val="clear" w:color="auto" w:fill="auto"/>
            <w:vAlign w:val="bottom"/>
            <w:hideMark/>
          </w:tcPr>
          <w:p w:rsidR="00721F71" w:rsidRPr="00EA7F78" w:rsidRDefault="00721F71" w:rsidP="00721F71">
            <w:pPr>
              <w:rPr>
                <w:rFonts w:ascii="Arial" w:hAnsi="Arial"/>
              </w:rPr>
            </w:pPr>
          </w:p>
        </w:tc>
        <w:tc>
          <w:tcPr>
            <w:tcW w:w="0" w:type="auto"/>
            <w:shd w:val="clear" w:color="auto" w:fill="auto"/>
            <w:noWrap/>
            <w:vAlign w:val="bottom"/>
            <w:hideMark/>
          </w:tcPr>
          <w:p w:rsidR="00721F71" w:rsidRPr="00EA7F78" w:rsidRDefault="00721F71" w:rsidP="00721F71">
            <w:pPr>
              <w:rPr>
                <w:rFonts w:ascii="Arial" w:hAnsi="Arial"/>
              </w:rPr>
            </w:pPr>
          </w:p>
        </w:tc>
      </w:tr>
      <w:tr w:rsidR="00721F71" w:rsidRPr="00432463" w:rsidTr="00721F71">
        <w:trPr>
          <w:trHeight w:val="300"/>
        </w:trPr>
        <w:tc>
          <w:tcPr>
            <w:tcW w:w="0" w:type="auto"/>
            <w:shd w:val="clear" w:color="auto" w:fill="auto"/>
            <w:hideMark/>
          </w:tcPr>
          <w:p w:rsidR="00721F71" w:rsidRPr="00EA7F78" w:rsidRDefault="00020AB0" w:rsidP="00721F71">
            <w:pPr>
              <w:rPr>
                <w:rFonts w:ascii="Arial" w:hAnsi="Arial"/>
              </w:rPr>
            </w:pPr>
            <w:r>
              <w:rPr>
                <w:rFonts w:ascii="Arial" w:hAnsi="Arial"/>
              </w:rPr>
              <w:t>Sokolnice-Telnice – Křenovice hor. n.</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20</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21</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21</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1</w:t>
            </w:r>
          </w:p>
        </w:tc>
        <w:tc>
          <w:tcPr>
            <w:tcW w:w="0" w:type="auto"/>
            <w:shd w:val="clear" w:color="auto" w:fill="auto"/>
            <w:noWrap/>
            <w:vAlign w:val="bottom"/>
            <w:hideMark/>
          </w:tcPr>
          <w:p w:rsidR="00721F71" w:rsidRPr="00EA7F78" w:rsidRDefault="00721F71" w:rsidP="00721F71">
            <w:pPr>
              <w:rPr>
                <w:rFonts w:ascii="Arial" w:hAnsi="Arial"/>
              </w:rPr>
            </w:pPr>
          </w:p>
        </w:tc>
        <w:tc>
          <w:tcPr>
            <w:tcW w:w="0" w:type="auto"/>
            <w:shd w:val="clear" w:color="auto" w:fill="auto"/>
            <w:noWrap/>
            <w:vAlign w:val="bottom"/>
            <w:hideMark/>
          </w:tcPr>
          <w:p w:rsidR="00721F71" w:rsidRPr="00EA7F78" w:rsidRDefault="00721F71" w:rsidP="00721F71">
            <w:pPr>
              <w:rPr>
                <w:rFonts w:ascii="Arial" w:hAnsi="Arial"/>
              </w:rPr>
            </w:pPr>
          </w:p>
        </w:tc>
      </w:tr>
      <w:tr w:rsidR="00721F71" w:rsidRPr="00432463" w:rsidTr="00721F71">
        <w:trPr>
          <w:trHeight w:val="300"/>
        </w:trPr>
        <w:tc>
          <w:tcPr>
            <w:tcW w:w="0" w:type="auto"/>
            <w:shd w:val="clear" w:color="auto" w:fill="auto"/>
            <w:hideMark/>
          </w:tcPr>
          <w:p w:rsidR="00721F71" w:rsidRPr="00EA7F78" w:rsidRDefault="00020AB0" w:rsidP="00721F71">
            <w:pPr>
              <w:rPr>
                <w:rFonts w:ascii="Arial" w:hAnsi="Arial"/>
              </w:rPr>
            </w:pPr>
            <w:r>
              <w:rPr>
                <w:rFonts w:ascii="Arial" w:hAnsi="Arial"/>
              </w:rPr>
              <w:t>Sokolnice-Telnice – Brno hl. n.</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29</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36</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36</w:t>
            </w:r>
          </w:p>
        </w:tc>
        <w:tc>
          <w:tcPr>
            <w:tcW w:w="0" w:type="auto"/>
            <w:shd w:val="clear" w:color="auto" w:fill="auto"/>
            <w:noWrap/>
            <w:vAlign w:val="bottom"/>
            <w:hideMark/>
          </w:tcPr>
          <w:p w:rsidR="00721F71" w:rsidRPr="00EA7F78" w:rsidRDefault="00721F71" w:rsidP="00721F71">
            <w:pPr>
              <w:rPr>
                <w:rFonts w:ascii="Arial" w:hAnsi="Arial"/>
              </w:rPr>
            </w:pPr>
          </w:p>
        </w:tc>
        <w:tc>
          <w:tcPr>
            <w:tcW w:w="0" w:type="auto"/>
            <w:shd w:val="clear" w:color="auto" w:fill="auto"/>
            <w:noWrap/>
            <w:vAlign w:val="bottom"/>
            <w:hideMark/>
          </w:tcPr>
          <w:p w:rsidR="00721F71" w:rsidRPr="00EA7F78" w:rsidRDefault="00721F71" w:rsidP="00721F71">
            <w:pPr>
              <w:rPr>
                <w:rFonts w:ascii="Arial" w:hAnsi="Arial"/>
              </w:rPr>
            </w:pPr>
          </w:p>
        </w:tc>
        <w:tc>
          <w:tcPr>
            <w:tcW w:w="0" w:type="auto"/>
            <w:shd w:val="clear" w:color="auto" w:fill="auto"/>
            <w:noWrap/>
            <w:vAlign w:val="bottom"/>
            <w:hideMark/>
          </w:tcPr>
          <w:p w:rsidR="00721F71" w:rsidRPr="00EA7F78" w:rsidRDefault="00721F71" w:rsidP="00721F71">
            <w:pPr>
              <w:rPr>
                <w:rFonts w:ascii="Arial" w:hAnsi="Arial"/>
              </w:rPr>
            </w:pPr>
          </w:p>
        </w:tc>
      </w:tr>
      <w:tr w:rsidR="00721F71" w:rsidRPr="00432463" w:rsidTr="00721F71">
        <w:trPr>
          <w:trHeight w:val="300"/>
        </w:trPr>
        <w:tc>
          <w:tcPr>
            <w:tcW w:w="0" w:type="auto"/>
            <w:shd w:val="clear" w:color="auto" w:fill="auto"/>
            <w:hideMark/>
          </w:tcPr>
          <w:p w:rsidR="00721F71" w:rsidRPr="00EA7F78" w:rsidRDefault="00020AB0" w:rsidP="00721F71">
            <w:pPr>
              <w:rPr>
                <w:rFonts w:ascii="Arial" w:hAnsi="Arial"/>
              </w:rPr>
            </w:pPr>
            <w:r>
              <w:rPr>
                <w:rFonts w:ascii="Arial" w:hAnsi="Arial"/>
              </w:rPr>
              <w:t>Brno hl. n. – Sokolnice-Telnice</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28</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37</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37</w:t>
            </w:r>
          </w:p>
        </w:tc>
        <w:tc>
          <w:tcPr>
            <w:tcW w:w="0" w:type="auto"/>
            <w:shd w:val="clear" w:color="auto" w:fill="auto"/>
            <w:noWrap/>
            <w:vAlign w:val="bottom"/>
            <w:hideMark/>
          </w:tcPr>
          <w:p w:rsidR="00721F71" w:rsidRPr="00EA7F78" w:rsidRDefault="00721F71" w:rsidP="00721F71">
            <w:pPr>
              <w:rPr>
                <w:rFonts w:ascii="Arial" w:hAnsi="Arial"/>
              </w:rPr>
            </w:pPr>
          </w:p>
        </w:tc>
        <w:tc>
          <w:tcPr>
            <w:tcW w:w="0" w:type="auto"/>
            <w:shd w:val="clear" w:color="auto" w:fill="auto"/>
            <w:noWrap/>
            <w:vAlign w:val="bottom"/>
            <w:hideMark/>
          </w:tcPr>
          <w:p w:rsidR="00721F71" w:rsidRPr="00EA7F78" w:rsidRDefault="00721F71" w:rsidP="00721F71">
            <w:pPr>
              <w:rPr>
                <w:rFonts w:ascii="Arial" w:hAnsi="Arial"/>
              </w:rPr>
            </w:pPr>
          </w:p>
        </w:tc>
        <w:tc>
          <w:tcPr>
            <w:tcW w:w="0" w:type="auto"/>
            <w:shd w:val="clear" w:color="auto" w:fill="auto"/>
            <w:noWrap/>
            <w:vAlign w:val="bottom"/>
            <w:hideMark/>
          </w:tcPr>
          <w:p w:rsidR="00721F71" w:rsidRPr="00EA7F78" w:rsidRDefault="00721F71" w:rsidP="00721F71">
            <w:pPr>
              <w:rPr>
                <w:rFonts w:ascii="Arial" w:hAnsi="Arial"/>
              </w:rPr>
            </w:pPr>
          </w:p>
        </w:tc>
      </w:tr>
      <w:tr w:rsidR="00721F71" w:rsidRPr="00432463" w:rsidTr="00721F71">
        <w:trPr>
          <w:trHeight w:val="300"/>
        </w:trPr>
        <w:tc>
          <w:tcPr>
            <w:tcW w:w="0" w:type="auto"/>
            <w:shd w:val="clear" w:color="auto" w:fill="auto"/>
            <w:hideMark/>
          </w:tcPr>
          <w:p w:rsidR="00721F71" w:rsidRPr="00EA7F78" w:rsidRDefault="00020AB0" w:rsidP="00721F71">
            <w:pPr>
              <w:rPr>
                <w:rFonts w:ascii="Arial" w:hAnsi="Arial"/>
              </w:rPr>
            </w:pPr>
            <w:r>
              <w:rPr>
                <w:rFonts w:ascii="Arial" w:hAnsi="Arial"/>
              </w:rPr>
              <w:t>Blažovice – Šlapanice</w:t>
            </w:r>
          </w:p>
        </w:tc>
        <w:tc>
          <w:tcPr>
            <w:tcW w:w="0" w:type="auto"/>
            <w:shd w:val="clear" w:color="auto" w:fill="auto"/>
            <w:noWrap/>
            <w:vAlign w:val="bottom"/>
            <w:hideMark/>
          </w:tcPr>
          <w:p w:rsidR="00721F71" w:rsidRPr="00EA7F78" w:rsidRDefault="00721F71" w:rsidP="00721F71">
            <w:pPr>
              <w:rPr>
                <w:rFonts w:ascii="Arial" w:hAnsi="Arial"/>
              </w:rPr>
            </w:pPr>
          </w:p>
        </w:tc>
        <w:tc>
          <w:tcPr>
            <w:tcW w:w="0" w:type="auto"/>
            <w:shd w:val="clear" w:color="auto" w:fill="auto"/>
            <w:vAlign w:val="bottom"/>
            <w:hideMark/>
          </w:tcPr>
          <w:p w:rsidR="00721F71" w:rsidRPr="00EA7F78" w:rsidRDefault="00721F71" w:rsidP="00721F71">
            <w:pPr>
              <w:rPr>
                <w:rFonts w:ascii="Arial" w:hAnsi="Arial"/>
              </w:rPr>
            </w:pPr>
          </w:p>
        </w:tc>
        <w:tc>
          <w:tcPr>
            <w:tcW w:w="0" w:type="auto"/>
            <w:shd w:val="clear" w:color="auto" w:fill="auto"/>
            <w:vAlign w:val="bottom"/>
            <w:hideMark/>
          </w:tcPr>
          <w:p w:rsidR="00721F71" w:rsidRPr="00EA7F78" w:rsidRDefault="00721F71" w:rsidP="00721F71">
            <w:pPr>
              <w:rPr>
                <w:rFonts w:ascii="Arial" w:hAnsi="Arial"/>
              </w:rPr>
            </w:pP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252</w:t>
            </w:r>
          </w:p>
        </w:tc>
        <w:tc>
          <w:tcPr>
            <w:tcW w:w="0" w:type="auto"/>
            <w:shd w:val="clear" w:color="auto" w:fill="auto"/>
            <w:noWrap/>
            <w:vAlign w:val="bottom"/>
            <w:hideMark/>
          </w:tcPr>
          <w:p w:rsidR="00721F71" w:rsidRPr="00EA7F78" w:rsidRDefault="00721F71" w:rsidP="00721F71">
            <w:pPr>
              <w:rPr>
                <w:rFonts w:ascii="Arial" w:hAnsi="Arial"/>
              </w:rPr>
            </w:pPr>
          </w:p>
        </w:tc>
        <w:tc>
          <w:tcPr>
            <w:tcW w:w="0" w:type="auto"/>
            <w:shd w:val="clear" w:color="auto" w:fill="auto"/>
            <w:noWrap/>
            <w:vAlign w:val="bottom"/>
            <w:hideMark/>
          </w:tcPr>
          <w:p w:rsidR="00721F71" w:rsidRPr="00EA7F78" w:rsidRDefault="00721F71" w:rsidP="00721F71">
            <w:pPr>
              <w:rPr>
                <w:rFonts w:ascii="Arial" w:hAnsi="Arial"/>
              </w:rPr>
            </w:pPr>
          </w:p>
        </w:tc>
      </w:tr>
      <w:tr w:rsidR="00721F71" w:rsidRPr="00432463" w:rsidTr="00721F71">
        <w:trPr>
          <w:trHeight w:val="300"/>
        </w:trPr>
        <w:tc>
          <w:tcPr>
            <w:tcW w:w="0" w:type="auto"/>
            <w:shd w:val="clear" w:color="auto" w:fill="auto"/>
            <w:hideMark/>
          </w:tcPr>
          <w:p w:rsidR="00721F71" w:rsidRPr="00EA7F78" w:rsidRDefault="00020AB0" w:rsidP="00721F71">
            <w:pPr>
              <w:rPr>
                <w:rFonts w:ascii="Arial" w:hAnsi="Arial"/>
              </w:rPr>
            </w:pPr>
            <w:r>
              <w:rPr>
                <w:rFonts w:ascii="Arial" w:hAnsi="Arial"/>
              </w:rPr>
              <w:t xml:space="preserve">Šlapanice – Blažovice </w:t>
            </w:r>
          </w:p>
        </w:tc>
        <w:tc>
          <w:tcPr>
            <w:tcW w:w="0" w:type="auto"/>
            <w:shd w:val="clear" w:color="auto" w:fill="auto"/>
            <w:noWrap/>
            <w:vAlign w:val="bottom"/>
            <w:hideMark/>
          </w:tcPr>
          <w:p w:rsidR="00721F71" w:rsidRPr="00EA7F78" w:rsidRDefault="00721F71" w:rsidP="00721F71">
            <w:pPr>
              <w:rPr>
                <w:rFonts w:ascii="Arial" w:hAnsi="Arial"/>
              </w:rPr>
            </w:pPr>
          </w:p>
        </w:tc>
        <w:tc>
          <w:tcPr>
            <w:tcW w:w="0" w:type="auto"/>
            <w:shd w:val="clear" w:color="auto" w:fill="auto"/>
            <w:vAlign w:val="bottom"/>
            <w:hideMark/>
          </w:tcPr>
          <w:p w:rsidR="00721F71" w:rsidRPr="00EA7F78" w:rsidRDefault="00721F71" w:rsidP="00721F71">
            <w:pPr>
              <w:rPr>
                <w:rFonts w:ascii="Arial" w:hAnsi="Arial"/>
              </w:rPr>
            </w:pPr>
          </w:p>
        </w:tc>
        <w:tc>
          <w:tcPr>
            <w:tcW w:w="0" w:type="auto"/>
            <w:shd w:val="clear" w:color="auto" w:fill="auto"/>
            <w:vAlign w:val="bottom"/>
            <w:hideMark/>
          </w:tcPr>
          <w:p w:rsidR="00721F71" w:rsidRPr="00EA7F78" w:rsidRDefault="00721F71" w:rsidP="00721F71">
            <w:pPr>
              <w:rPr>
                <w:rFonts w:ascii="Arial" w:hAnsi="Arial"/>
              </w:rPr>
            </w:pP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254</w:t>
            </w:r>
          </w:p>
        </w:tc>
        <w:tc>
          <w:tcPr>
            <w:tcW w:w="0" w:type="auto"/>
            <w:shd w:val="clear" w:color="auto" w:fill="auto"/>
            <w:noWrap/>
            <w:vAlign w:val="bottom"/>
            <w:hideMark/>
          </w:tcPr>
          <w:p w:rsidR="00721F71" w:rsidRPr="00EA7F78" w:rsidRDefault="00721F71" w:rsidP="00721F71">
            <w:pPr>
              <w:rPr>
                <w:rFonts w:ascii="Arial" w:hAnsi="Arial"/>
              </w:rPr>
            </w:pPr>
          </w:p>
        </w:tc>
        <w:tc>
          <w:tcPr>
            <w:tcW w:w="0" w:type="auto"/>
            <w:shd w:val="clear" w:color="auto" w:fill="auto"/>
            <w:noWrap/>
            <w:vAlign w:val="bottom"/>
            <w:hideMark/>
          </w:tcPr>
          <w:p w:rsidR="00721F71" w:rsidRPr="00EA7F78" w:rsidRDefault="00721F71" w:rsidP="00721F71">
            <w:pPr>
              <w:rPr>
                <w:rFonts w:ascii="Arial" w:hAnsi="Arial"/>
              </w:rPr>
            </w:pPr>
          </w:p>
        </w:tc>
      </w:tr>
      <w:tr w:rsidR="00721F71" w:rsidRPr="00432463" w:rsidTr="00721F71">
        <w:trPr>
          <w:trHeight w:val="300"/>
        </w:trPr>
        <w:tc>
          <w:tcPr>
            <w:tcW w:w="0" w:type="auto"/>
            <w:shd w:val="clear" w:color="auto" w:fill="auto"/>
            <w:hideMark/>
          </w:tcPr>
          <w:p w:rsidR="00721F71" w:rsidRPr="00EA7F78" w:rsidRDefault="00020AB0" w:rsidP="00721F71">
            <w:pPr>
              <w:rPr>
                <w:rFonts w:ascii="Arial" w:hAnsi="Arial"/>
              </w:rPr>
            </w:pPr>
            <w:r>
              <w:rPr>
                <w:rFonts w:ascii="Arial" w:hAnsi="Arial"/>
              </w:rPr>
              <w:t>Šlapanice – Odb. Brno-Černovice</w:t>
            </w:r>
          </w:p>
        </w:tc>
        <w:tc>
          <w:tcPr>
            <w:tcW w:w="0" w:type="auto"/>
            <w:shd w:val="clear" w:color="auto" w:fill="auto"/>
            <w:noWrap/>
            <w:vAlign w:val="bottom"/>
            <w:hideMark/>
          </w:tcPr>
          <w:p w:rsidR="00721F71" w:rsidRPr="00EA7F78" w:rsidRDefault="00721F71" w:rsidP="00721F71">
            <w:pPr>
              <w:rPr>
                <w:rFonts w:ascii="Arial" w:hAnsi="Arial"/>
              </w:rPr>
            </w:pPr>
          </w:p>
        </w:tc>
        <w:tc>
          <w:tcPr>
            <w:tcW w:w="0" w:type="auto"/>
            <w:shd w:val="clear" w:color="auto" w:fill="auto"/>
            <w:noWrap/>
            <w:vAlign w:val="bottom"/>
            <w:hideMark/>
          </w:tcPr>
          <w:p w:rsidR="00721F71" w:rsidRPr="00EA7F78" w:rsidRDefault="00721F71" w:rsidP="00721F71">
            <w:pPr>
              <w:rPr>
                <w:rFonts w:ascii="Arial" w:hAnsi="Arial"/>
              </w:rPr>
            </w:pPr>
          </w:p>
        </w:tc>
        <w:tc>
          <w:tcPr>
            <w:tcW w:w="0" w:type="auto"/>
            <w:shd w:val="clear" w:color="auto" w:fill="auto"/>
            <w:noWrap/>
            <w:vAlign w:val="bottom"/>
            <w:hideMark/>
          </w:tcPr>
          <w:p w:rsidR="00721F71" w:rsidRPr="00EA7F78" w:rsidRDefault="00721F71" w:rsidP="00721F71">
            <w:pPr>
              <w:rPr>
                <w:rFonts w:ascii="Arial" w:hAnsi="Arial"/>
              </w:rPr>
            </w:pP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269</w:t>
            </w:r>
          </w:p>
        </w:tc>
        <w:tc>
          <w:tcPr>
            <w:tcW w:w="0" w:type="auto"/>
            <w:shd w:val="clear" w:color="auto" w:fill="auto"/>
            <w:noWrap/>
            <w:vAlign w:val="bottom"/>
            <w:hideMark/>
          </w:tcPr>
          <w:p w:rsidR="00721F71" w:rsidRPr="00EA7F78" w:rsidRDefault="00721F71" w:rsidP="00721F71">
            <w:pPr>
              <w:rPr>
                <w:rFonts w:ascii="Arial" w:hAnsi="Arial"/>
              </w:rPr>
            </w:pPr>
          </w:p>
        </w:tc>
        <w:tc>
          <w:tcPr>
            <w:tcW w:w="0" w:type="auto"/>
            <w:shd w:val="clear" w:color="auto" w:fill="auto"/>
            <w:noWrap/>
            <w:vAlign w:val="bottom"/>
            <w:hideMark/>
          </w:tcPr>
          <w:p w:rsidR="00721F71" w:rsidRPr="00EA7F78" w:rsidRDefault="00721F71" w:rsidP="00721F71">
            <w:pPr>
              <w:rPr>
                <w:rFonts w:ascii="Arial" w:hAnsi="Arial"/>
              </w:rPr>
            </w:pPr>
          </w:p>
        </w:tc>
      </w:tr>
      <w:tr w:rsidR="00721F71" w:rsidRPr="00432463" w:rsidTr="00721F71">
        <w:trPr>
          <w:trHeight w:val="300"/>
        </w:trPr>
        <w:tc>
          <w:tcPr>
            <w:tcW w:w="0" w:type="auto"/>
            <w:shd w:val="clear" w:color="auto" w:fill="auto"/>
            <w:hideMark/>
          </w:tcPr>
          <w:p w:rsidR="00721F71" w:rsidRPr="00EA7F78" w:rsidRDefault="00020AB0" w:rsidP="00721F71">
            <w:pPr>
              <w:rPr>
                <w:rFonts w:ascii="Arial" w:hAnsi="Arial"/>
              </w:rPr>
            </w:pPr>
            <w:r>
              <w:rPr>
                <w:rFonts w:ascii="Arial" w:hAnsi="Arial"/>
              </w:rPr>
              <w:t>Odb. Brno-Černovice – Šlapanice</w:t>
            </w:r>
          </w:p>
        </w:tc>
        <w:tc>
          <w:tcPr>
            <w:tcW w:w="0" w:type="auto"/>
            <w:shd w:val="clear" w:color="auto" w:fill="auto"/>
            <w:noWrap/>
            <w:vAlign w:val="bottom"/>
            <w:hideMark/>
          </w:tcPr>
          <w:p w:rsidR="00721F71" w:rsidRPr="00EA7F78" w:rsidRDefault="00721F71" w:rsidP="00721F71">
            <w:pPr>
              <w:rPr>
                <w:rFonts w:ascii="Arial" w:hAnsi="Arial"/>
              </w:rPr>
            </w:pPr>
          </w:p>
        </w:tc>
        <w:tc>
          <w:tcPr>
            <w:tcW w:w="0" w:type="auto"/>
            <w:shd w:val="clear" w:color="auto" w:fill="auto"/>
            <w:noWrap/>
            <w:vAlign w:val="bottom"/>
            <w:hideMark/>
          </w:tcPr>
          <w:p w:rsidR="00721F71" w:rsidRPr="00EA7F78" w:rsidRDefault="00721F71" w:rsidP="00721F71">
            <w:pPr>
              <w:rPr>
                <w:rFonts w:ascii="Arial" w:hAnsi="Arial"/>
              </w:rPr>
            </w:pPr>
          </w:p>
        </w:tc>
        <w:tc>
          <w:tcPr>
            <w:tcW w:w="0" w:type="auto"/>
            <w:shd w:val="clear" w:color="auto" w:fill="auto"/>
            <w:noWrap/>
            <w:vAlign w:val="bottom"/>
            <w:hideMark/>
          </w:tcPr>
          <w:p w:rsidR="00721F71" w:rsidRPr="00EA7F78" w:rsidRDefault="00721F71" w:rsidP="00721F71">
            <w:pPr>
              <w:rPr>
                <w:rFonts w:ascii="Arial" w:hAnsi="Arial"/>
              </w:rPr>
            </w:pP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271</w:t>
            </w:r>
          </w:p>
        </w:tc>
        <w:tc>
          <w:tcPr>
            <w:tcW w:w="0" w:type="auto"/>
            <w:shd w:val="clear" w:color="auto" w:fill="auto"/>
            <w:noWrap/>
            <w:vAlign w:val="bottom"/>
            <w:hideMark/>
          </w:tcPr>
          <w:p w:rsidR="00721F71" w:rsidRPr="00EA7F78" w:rsidRDefault="00721F71" w:rsidP="00721F71">
            <w:pPr>
              <w:rPr>
                <w:rFonts w:ascii="Arial" w:hAnsi="Arial"/>
              </w:rPr>
            </w:pPr>
          </w:p>
        </w:tc>
        <w:tc>
          <w:tcPr>
            <w:tcW w:w="0" w:type="auto"/>
            <w:shd w:val="clear" w:color="auto" w:fill="auto"/>
            <w:noWrap/>
            <w:vAlign w:val="bottom"/>
            <w:hideMark/>
          </w:tcPr>
          <w:p w:rsidR="00721F71" w:rsidRPr="00EA7F78" w:rsidRDefault="00721F71" w:rsidP="00721F71">
            <w:pPr>
              <w:rPr>
                <w:rFonts w:ascii="Arial" w:hAnsi="Arial"/>
              </w:rPr>
            </w:pPr>
          </w:p>
        </w:tc>
      </w:tr>
      <w:tr w:rsidR="00721F71" w:rsidRPr="00432463" w:rsidTr="00721F71">
        <w:trPr>
          <w:trHeight w:val="300"/>
        </w:trPr>
        <w:tc>
          <w:tcPr>
            <w:tcW w:w="0" w:type="auto"/>
            <w:shd w:val="clear" w:color="auto" w:fill="auto"/>
            <w:hideMark/>
          </w:tcPr>
          <w:p w:rsidR="00721F71" w:rsidRPr="00EA7F78" w:rsidRDefault="00020AB0" w:rsidP="00721F71">
            <w:pPr>
              <w:rPr>
                <w:rFonts w:ascii="Arial" w:hAnsi="Arial"/>
              </w:rPr>
            </w:pPr>
            <w:r>
              <w:rPr>
                <w:rFonts w:ascii="Arial" w:hAnsi="Arial"/>
              </w:rPr>
              <w:t>Odb. Brno-Černovice – Brno os. n.</w:t>
            </w:r>
          </w:p>
        </w:tc>
        <w:tc>
          <w:tcPr>
            <w:tcW w:w="0" w:type="auto"/>
            <w:shd w:val="clear" w:color="auto" w:fill="auto"/>
            <w:noWrap/>
            <w:vAlign w:val="bottom"/>
            <w:hideMark/>
          </w:tcPr>
          <w:p w:rsidR="00721F71" w:rsidRPr="00EA7F78" w:rsidRDefault="00721F71" w:rsidP="00721F71">
            <w:pPr>
              <w:rPr>
                <w:rFonts w:ascii="Arial" w:hAnsi="Arial"/>
              </w:rPr>
            </w:pPr>
          </w:p>
        </w:tc>
        <w:tc>
          <w:tcPr>
            <w:tcW w:w="0" w:type="auto"/>
            <w:shd w:val="clear" w:color="auto" w:fill="auto"/>
            <w:noWrap/>
            <w:vAlign w:val="bottom"/>
            <w:hideMark/>
          </w:tcPr>
          <w:p w:rsidR="00721F71" w:rsidRPr="00EA7F78" w:rsidRDefault="00721F71" w:rsidP="00721F71">
            <w:pPr>
              <w:rPr>
                <w:rFonts w:ascii="Arial" w:hAnsi="Arial"/>
              </w:rPr>
            </w:pPr>
          </w:p>
        </w:tc>
        <w:tc>
          <w:tcPr>
            <w:tcW w:w="0" w:type="auto"/>
            <w:shd w:val="clear" w:color="auto" w:fill="auto"/>
            <w:noWrap/>
            <w:vAlign w:val="bottom"/>
            <w:hideMark/>
          </w:tcPr>
          <w:p w:rsidR="00721F71" w:rsidRPr="00EA7F78" w:rsidRDefault="00721F71" w:rsidP="00721F71">
            <w:pPr>
              <w:rPr>
                <w:rFonts w:ascii="Arial" w:hAnsi="Arial"/>
              </w:rPr>
            </w:pP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234</w:t>
            </w:r>
          </w:p>
        </w:tc>
        <w:tc>
          <w:tcPr>
            <w:tcW w:w="0" w:type="auto"/>
            <w:shd w:val="clear" w:color="auto" w:fill="auto"/>
            <w:noWrap/>
            <w:vAlign w:val="bottom"/>
            <w:hideMark/>
          </w:tcPr>
          <w:p w:rsidR="00721F71" w:rsidRPr="00EA7F78" w:rsidRDefault="00721F71" w:rsidP="00721F71">
            <w:pPr>
              <w:rPr>
                <w:rFonts w:ascii="Arial" w:hAnsi="Arial"/>
              </w:rPr>
            </w:pPr>
          </w:p>
        </w:tc>
        <w:tc>
          <w:tcPr>
            <w:tcW w:w="0" w:type="auto"/>
            <w:shd w:val="clear" w:color="auto" w:fill="auto"/>
            <w:noWrap/>
            <w:vAlign w:val="bottom"/>
            <w:hideMark/>
          </w:tcPr>
          <w:p w:rsidR="00721F71" w:rsidRPr="00EA7F78" w:rsidRDefault="00721F71" w:rsidP="00721F71">
            <w:pPr>
              <w:rPr>
                <w:rFonts w:ascii="Arial" w:hAnsi="Arial"/>
              </w:rPr>
            </w:pPr>
          </w:p>
        </w:tc>
      </w:tr>
      <w:tr w:rsidR="00721F71" w:rsidRPr="00432463" w:rsidTr="00721F71">
        <w:trPr>
          <w:trHeight w:val="300"/>
        </w:trPr>
        <w:tc>
          <w:tcPr>
            <w:tcW w:w="0" w:type="auto"/>
            <w:shd w:val="clear" w:color="auto" w:fill="auto"/>
            <w:hideMark/>
          </w:tcPr>
          <w:p w:rsidR="00721F71" w:rsidRPr="00EA7F78" w:rsidRDefault="00020AB0" w:rsidP="00721F71">
            <w:pPr>
              <w:rPr>
                <w:rFonts w:ascii="Arial" w:hAnsi="Arial"/>
              </w:rPr>
            </w:pPr>
            <w:r>
              <w:rPr>
                <w:rFonts w:ascii="Arial" w:hAnsi="Arial"/>
              </w:rPr>
              <w:t>Brno os. n. – Odb. Brno-Černovice</w:t>
            </w:r>
          </w:p>
        </w:tc>
        <w:tc>
          <w:tcPr>
            <w:tcW w:w="0" w:type="auto"/>
            <w:shd w:val="clear" w:color="auto" w:fill="auto"/>
            <w:noWrap/>
            <w:vAlign w:val="bottom"/>
            <w:hideMark/>
          </w:tcPr>
          <w:p w:rsidR="00721F71" w:rsidRPr="00EA7F78" w:rsidRDefault="00721F71" w:rsidP="00721F71">
            <w:pPr>
              <w:rPr>
                <w:rFonts w:ascii="Arial" w:hAnsi="Arial"/>
              </w:rPr>
            </w:pPr>
          </w:p>
        </w:tc>
        <w:tc>
          <w:tcPr>
            <w:tcW w:w="0" w:type="auto"/>
            <w:shd w:val="clear" w:color="auto" w:fill="auto"/>
            <w:noWrap/>
            <w:vAlign w:val="bottom"/>
            <w:hideMark/>
          </w:tcPr>
          <w:p w:rsidR="00721F71" w:rsidRPr="00EA7F78" w:rsidRDefault="00721F71" w:rsidP="00721F71">
            <w:pPr>
              <w:rPr>
                <w:rFonts w:ascii="Arial" w:hAnsi="Arial"/>
              </w:rPr>
            </w:pPr>
          </w:p>
        </w:tc>
        <w:tc>
          <w:tcPr>
            <w:tcW w:w="0" w:type="auto"/>
            <w:shd w:val="clear" w:color="auto" w:fill="auto"/>
            <w:noWrap/>
            <w:vAlign w:val="bottom"/>
            <w:hideMark/>
          </w:tcPr>
          <w:p w:rsidR="00721F71" w:rsidRPr="00EA7F78" w:rsidRDefault="00721F71" w:rsidP="00721F71">
            <w:pPr>
              <w:rPr>
                <w:rFonts w:ascii="Arial" w:hAnsi="Arial"/>
              </w:rPr>
            </w:pP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234</w:t>
            </w:r>
          </w:p>
        </w:tc>
        <w:tc>
          <w:tcPr>
            <w:tcW w:w="0" w:type="auto"/>
            <w:shd w:val="clear" w:color="auto" w:fill="auto"/>
            <w:noWrap/>
            <w:vAlign w:val="bottom"/>
            <w:hideMark/>
          </w:tcPr>
          <w:p w:rsidR="00721F71" w:rsidRPr="00EA7F78" w:rsidRDefault="00721F71" w:rsidP="00721F71">
            <w:pPr>
              <w:rPr>
                <w:rFonts w:ascii="Arial" w:hAnsi="Arial"/>
              </w:rPr>
            </w:pPr>
          </w:p>
        </w:tc>
        <w:tc>
          <w:tcPr>
            <w:tcW w:w="0" w:type="auto"/>
            <w:shd w:val="clear" w:color="auto" w:fill="auto"/>
            <w:noWrap/>
            <w:vAlign w:val="bottom"/>
            <w:hideMark/>
          </w:tcPr>
          <w:p w:rsidR="00721F71" w:rsidRPr="00EA7F78" w:rsidRDefault="00721F71" w:rsidP="00721F71">
            <w:pPr>
              <w:rPr>
                <w:rFonts w:ascii="Arial" w:hAnsi="Arial"/>
              </w:rPr>
            </w:pPr>
          </w:p>
        </w:tc>
      </w:tr>
      <w:tr w:rsidR="00721F71" w:rsidRPr="00432463" w:rsidTr="00721F71">
        <w:trPr>
          <w:trHeight w:val="300"/>
        </w:trPr>
        <w:tc>
          <w:tcPr>
            <w:tcW w:w="0" w:type="auto"/>
            <w:shd w:val="clear" w:color="auto" w:fill="auto"/>
            <w:hideMark/>
          </w:tcPr>
          <w:p w:rsidR="00721F71" w:rsidRPr="00EA7F78" w:rsidRDefault="00020AB0" w:rsidP="00721F71">
            <w:pPr>
              <w:rPr>
                <w:rFonts w:ascii="Arial" w:hAnsi="Arial"/>
              </w:rPr>
            </w:pPr>
            <w:r>
              <w:rPr>
                <w:rFonts w:ascii="Arial" w:hAnsi="Arial"/>
              </w:rPr>
              <w:t>Křenovice hor. n. – Sokolnice-Telnice</w:t>
            </w:r>
          </w:p>
        </w:tc>
        <w:tc>
          <w:tcPr>
            <w:tcW w:w="0" w:type="auto"/>
            <w:shd w:val="clear" w:color="auto" w:fill="auto"/>
            <w:noWrap/>
            <w:vAlign w:val="bottom"/>
            <w:hideMark/>
          </w:tcPr>
          <w:p w:rsidR="00721F71" w:rsidRPr="00EA7F78" w:rsidRDefault="00721F71" w:rsidP="00721F71">
            <w:pPr>
              <w:rPr>
                <w:rFonts w:ascii="Arial" w:hAnsi="Arial"/>
              </w:rPr>
            </w:pPr>
          </w:p>
        </w:tc>
        <w:tc>
          <w:tcPr>
            <w:tcW w:w="0" w:type="auto"/>
            <w:shd w:val="clear" w:color="auto" w:fill="auto"/>
            <w:noWrap/>
            <w:vAlign w:val="bottom"/>
            <w:hideMark/>
          </w:tcPr>
          <w:p w:rsidR="00721F71" w:rsidRPr="00EA7F78" w:rsidRDefault="00721F71" w:rsidP="00721F71">
            <w:pPr>
              <w:rPr>
                <w:rFonts w:ascii="Arial" w:hAnsi="Arial"/>
              </w:rPr>
            </w:pPr>
          </w:p>
        </w:tc>
        <w:tc>
          <w:tcPr>
            <w:tcW w:w="0" w:type="auto"/>
            <w:shd w:val="clear" w:color="auto" w:fill="auto"/>
            <w:noWrap/>
            <w:vAlign w:val="bottom"/>
            <w:hideMark/>
          </w:tcPr>
          <w:p w:rsidR="00721F71" w:rsidRPr="00EA7F78" w:rsidRDefault="00721F71" w:rsidP="00721F71">
            <w:pPr>
              <w:rPr>
                <w:rFonts w:ascii="Arial" w:hAnsi="Arial"/>
              </w:rPr>
            </w:pP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w:t>
            </w:r>
          </w:p>
        </w:tc>
        <w:tc>
          <w:tcPr>
            <w:tcW w:w="0" w:type="auto"/>
            <w:shd w:val="clear" w:color="auto" w:fill="auto"/>
            <w:noWrap/>
            <w:vAlign w:val="bottom"/>
            <w:hideMark/>
          </w:tcPr>
          <w:p w:rsidR="00721F71" w:rsidRPr="00EA7F78" w:rsidRDefault="00721F71" w:rsidP="00721F71">
            <w:pPr>
              <w:rPr>
                <w:rFonts w:ascii="Arial" w:hAnsi="Arial"/>
              </w:rPr>
            </w:pPr>
          </w:p>
        </w:tc>
        <w:tc>
          <w:tcPr>
            <w:tcW w:w="0" w:type="auto"/>
            <w:shd w:val="clear" w:color="auto" w:fill="auto"/>
            <w:noWrap/>
            <w:vAlign w:val="bottom"/>
            <w:hideMark/>
          </w:tcPr>
          <w:p w:rsidR="00721F71" w:rsidRPr="00EA7F78" w:rsidRDefault="00721F71" w:rsidP="00721F71">
            <w:pPr>
              <w:rPr>
                <w:rFonts w:ascii="Arial" w:hAnsi="Arial"/>
              </w:rPr>
            </w:pPr>
          </w:p>
        </w:tc>
      </w:tr>
      <w:tr w:rsidR="00721F71" w:rsidRPr="00432463" w:rsidTr="00721F71">
        <w:trPr>
          <w:trHeight w:val="300"/>
        </w:trPr>
        <w:tc>
          <w:tcPr>
            <w:tcW w:w="0" w:type="auto"/>
            <w:shd w:val="clear" w:color="auto" w:fill="auto"/>
            <w:hideMark/>
          </w:tcPr>
          <w:p w:rsidR="00721F71" w:rsidRPr="00EA7F78" w:rsidRDefault="00020AB0" w:rsidP="00721F71">
            <w:pPr>
              <w:rPr>
                <w:rFonts w:ascii="Arial" w:hAnsi="Arial"/>
              </w:rPr>
            </w:pPr>
            <w:r>
              <w:rPr>
                <w:rFonts w:ascii="Arial" w:hAnsi="Arial"/>
              </w:rPr>
              <w:t>Sokolnice-Telnice – Brno os. n.</w:t>
            </w:r>
          </w:p>
        </w:tc>
        <w:tc>
          <w:tcPr>
            <w:tcW w:w="0" w:type="auto"/>
            <w:shd w:val="clear" w:color="auto" w:fill="auto"/>
            <w:noWrap/>
            <w:vAlign w:val="bottom"/>
            <w:hideMark/>
          </w:tcPr>
          <w:p w:rsidR="00721F71" w:rsidRPr="00EA7F78" w:rsidRDefault="00721F71" w:rsidP="00721F71">
            <w:pPr>
              <w:rPr>
                <w:rFonts w:ascii="Arial" w:hAnsi="Arial"/>
              </w:rPr>
            </w:pPr>
          </w:p>
        </w:tc>
        <w:tc>
          <w:tcPr>
            <w:tcW w:w="0" w:type="auto"/>
            <w:shd w:val="clear" w:color="auto" w:fill="auto"/>
            <w:noWrap/>
            <w:vAlign w:val="bottom"/>
            <w:hideMark/>
          </w:tcPr>
          <w:p w:rsidR="00721F71" w:rsidRPr="00EA7F78" w:rsidRDefault="00721F71" w:rsidP="00721F71">
            <w:pPr>
              <w:rPr>
                <w:rFonts w:ascii="Arial" w:hAnsi="Arial"/>
              </w:rPr>
            </w:pPr>
          </w:p>
        </w:tc>
        <w:tc>
          <w:tcPr>
            <w:tcW w:w="0" w:type="auto"/>
            <w:shd w:val="clear" w:color="auto" w:fill="auto"/>
            <w:vAlign w:val="bottom"/>
            <w:hideMark/>
          </w:tcPr>
          <w:p w:rsidR="00721F71" w:rsidRPr="00EA7F78" w:rsidRDefault="00721F71" w:rsidP="00721F71">
            <w:pPr>
              <w:rPr>
                <w:rFonts w:ascii="Arial" w:hAnsi="Arial"/>
              </w:rPr>
            </w:pP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67</w:t>
            </w:r>
          </w:p>
        </w:tc>
        <w:tc>
          <w:tcPr>
            <w:tcW w:w="0" w:type="auto"/>
            <w:shd w:val="clear" w:color="auto" w:fill="auto"/>
            <w:noWrap/>
            <w:vAlign w:val="bottom"/>
            <w:hideMark/>
          </w:tcPr>
          <w:p w:rsidR="00721F71" w:rsidRPr="00EA7F78" w:rsidRDefault="00721F71" w:rsidP="00721F71">
            <w:pPr>
              <w:rPr>
                <w:rFonts w:ascii="Arial" w:hAnsi="Arial"/>
              </w:rPr>
            </w:pPr>
          </w:p>
        </w:tc>
        <w:tc>
          <w:tcPr>
            <w:tcW w:w="0" w:type="auto"/>
            <w:shd w:val="clear" w:color="auto" w:fill="auto"/>
            <w:noWrap/>
            <w:vAlign w:val="bottom"/>
            <w:hideMark/>
          </w:tcPr>
          <w:p w:rsidR="00721F71" w:rsidRPr="00EA7F78" w:rsidRDefault="00721F71" w:rsidP="00721F71">
            <w:pPr>
              <w:rPr>
                <w:rFonts w:ascii="Arial" w:hAnsi="Arial"/>
              </w:rPr>
            </w:pPr>
          </w:p>
        </w:tc>
      </w:tr>
      <w:tr w:rsidR="00721F71" w:rsidRPr="00432463" w:rsidTr="00721F71">
        <w:trPr>
          <w:trHeight w:val="300"/>
        </w:trPr>
        <w:tc>
          <w:tcPr>
            <w:tcW w:w="0" w:type="auto"/>
            <w:shd w:val="clear" w:color="auto" w:fill="auto"/>
            <w:hideMark/>
          </w:tcPr>
          <w:p w:rsidR="00721F71" w:rsidRPr="00EA7F78" w:rsidRDefault="00020AB0" w:rsidP="00721F71">
            <w:pPr>
              <w:rPr>
                <w:rFonts w:ascii="Arial" w:hAnsi="Arial"/>
              </w:rPr>
            </w:pPr>
            <w:r>
              <w:rPr>
                <w:rFonts w:ascii="Arial" w:hAnsi="Arial"/>
              </w:rPr>
              <w:t>Brno os. n. – Sokolnice-Telnice</w:t>
            </w:r>
          </w:p>
        </w:tc>
        <w:tc>
          <w:tcPr>
            <w:tcW w:w="0" w:type="auto"/>
            <w:shd w:val="clear" w:color="auto" w:fill="auto"/>
            <w:noWrap/>
            <w:vAlign w:val="bottom"/>
            <w:hideMark/>
          </w:tcPr>
          <w:p w:rsidR="00721F71" w:rsidRPr="00EA7F78" w:rsidRDefault="00721F71" w:rsidP="00721F71">
            <w:pPr>
              <w:rPr>
                <w:rFonts w:ascii="Arial" w:hAnsi="Arial"/>
              </w:rPr>
            </w:pPr>
          </w:p>
        </w:tc>
        <w:tc>
          <w:tcPr>
            <w:tcW w:w="0" w:type="auto"/>
            <w:shd w:val="clear" w:color="auto" w:fill="auto"/>
            <w:noWrap/>
            <w:vAlign w:val="bottom"/>
            <w:hideMark/>
          </w:tcPr>
          <w:p w:rsidR="00721F71" w:rsidRPr="00EA7F78" w:rsidRDefault="00721F71" w:rsidP="00721F71">
            <w:pPr>
              <w:rPr>
                <w:rFonts w:ascii="Arial" w:hAnsi="Arial"/>
              </w:rPr>
            </w:pPr>
          </w:p>
        </w:tc>
        <w:tc>
          <w:tcPr>
            <w:tcW w:w="0" w:type="auto"/>
            <w:shd w:val="clear" w:color="auto" w:fill="auto"/>
            <w:noWrap/>
            <w:vAlign w:val="bottom"/>
            <w:hideMark/>
          </w:tcPr>
          <w:p w:rsidR="00721F71" w:rsidRPr="00EA7F78" w:rsidRDefault="00721F71" w:rsidP="00721F71">
            <w:pPr>
              <w:rPr>
                <w:rFonts w:ascii="Arial" w:hAnsi="Arial"/>
              </w:rPr>
            </w:pP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68</w:t>
            </w:r>
          </w:p>
        </w:tc>
        <w:tc>
          <w:tcPr>
            <w:tcW w:w="0" w:type="auto"/>
            <w:shd w:val="clear" w:color="auto" w:fill="auto"/>
            <w:noWrap/>
            <w:vAlign w:val="bottom"/>
            <w:hideMark/>
          </w:tcPr>
          <w:p w:rsidR="00721F71" w:rsidRPr="00EA7F78" w:rsidRDefault="00721F71" w:rsidP="00721F71">
            <w:pPr>
              <w:rPr>
                <w:rFonts w:ascii="Arial" w:hAnsi="Arial"/>
              </w:rPr>
            </w:pPr>
          </w:p>
        </w:tc>
        <w:tc>
          <w:tcPr>
            <w:tcW w:w="0" w:type="auto"/>
            <w:shd w:val="clear" w:color="auto" w:fill="auto"/>
            <w:noWrap/>
            <w:vAlign w:val="bottom"/>
            <w:hideMark/>
          </w:tcPr>
          <w:p w:rsidR="00721F71" w:rsidRPr="00EA7F78" w:rsidRDefault="00721F71" w:rsidP="00721F71">
            <w:pPr>
              <w:rPr>
                <w:rFonts w:ascii="Arial" w:hAnsi="Arial"/>
              </w:rPr>
            </w:pPr>
          </w:p>
        </w:tc>
      </w:tr>
      <w:tr w:rsidR="00721F71" w:rsidRPr="00432463" w:rsidTr="00721F71">
        <w:trPr>
          <w:trHeight w:val="300"/>
        </w:trPr>
        <w:tc>
          <w:tcPr>
            <w:tcW w:w="0" w:type="auto"/>
            <w:shd w:val="clear" w:color="auto" w:fill="auto"/>
            <w:noWrap/>
            <w:vAlign w:val="bottom"/>
            <w:hideMark/>
          </w:tcPr>
          <w:p w:rsidR="00721F71" w:rsidRPr="00EA7F78" w:rsidRDefault="00721F71" w:rsidP="00721F71">
            <w:pPr>
              <w:rPr>
                <w:rFonts w:ascii="Arial" w:hAnsi="Arial"/>
              </w:rPr>
            </w:pPr>
          </w:p>
        </w:tc>
        <w:tc>
          <w:tcPr>
            <w:tcW w:w="0" w:type="auto"/>
            <w:shd w:val="clear" w:color="auto" w:fill="auto"/>
            <w:noWrap/>
            <w:vAlign w:val="bottom"/>
            <w:hideMark/>
          </w:tcPr>
          <w:p w:rsidR="00721F71" w:rsidRPr="00EA7F78" w:rsidRDefault="00721F71" w:rsidP="00721F71">
            <w:pPr>
              <w:rPr>
                <w:rFonts w:ascii="Arial" w:hAnsi="Arial"/>
              </w:rPr>
            </w:pPr>
          </w:p>
        </w:tc>
        <w:tc>
          <w:tcPr>
            <w:tcW w:w="0" w:type="auto"/>
            <w:shd w:val="clear" w:color="auto" w:fill="auto"/>
            <w:noWrap/>
            <w:vAlign w:val="bottom"/>
            <w:hideMark/>
          </w:tcPr>
          <w:p w:rsidR="00721F71" w:rsidRPr="00EA7F78" w:rsidRDefault="00721F71" w:rsidP="00721F71">
            <w:pPr>
              <w:rPr>
                <w:rFonts w:ascii="Arial" w:hAnsi="Arial"/>
              </w:rPr>
            </w:pPr>
          </w:p>
        </w:tc>
        <w:tc>
          <w:tcPr>
            <w:tcW w:w="0" w:type="auto"/>
            <w:shd w:val="clear" w:color="auto" w:fill="auto"/>
            <w:noWrap/>
            <w:vAlign w:val="bottom"/>
            <w:hideMark/>
          </w:tcPr>
          <w:p w:rsidR="00721F71" w:rsidRPr="00EA7F78" w:rsidRDefault="00721F71" w:rsidP="00721F71">
            <w:pPr>
              <w:rPr>
                <w:rFonts w:ascii="Arial" w:hAnsi="Arial"/>
              </w:rPr>
            </w:pPr>
          </w:p>
        </w:tc>
        <w:tc>
          <w:tcPr>
            <w:tcW w:w="0" w:type="auto"/>
            <w:shd w:val="clear" w:color="auto" w:fill="auto"/>
            <w:noWrap/>
            <w:vAlign w:val="bottom"/>
            <w:hideMark/>
          </w:tcPr>
          <w:p w:rsidR="00721F71" w:rsidRPr="00EA7F78" w:rsidRDefault="00721F71" w:rsidP="00721F71">
            <w:pPr>
              <w:rPr>
                <w:rFonts w:ascii="Arial" w:hAnsi="Arial"/>
              </w:rPr>
            </w:pPr>
          </w:p>
        </w:tc>
        <w:tc>
          <w:tcPr>
            <w:tcW w:w="0" w:type="auto"/>
            <w:shd w:val="clear" w:color="auto" w:fill="auto"/>
            <w:noWrap/>
            <w:vAlign w:val="bottom"/>
            <w:hideMark/>
          </w:tcPr>
          <w:p w:rsidR="00721F71" w:rsidRPr="00EA7F78" w:rsidRDefault="00721F71" w:rsidP="00721F71">
            <w:pPr>
              <w:rPr>
                <w:rFonts w:ascii="Arial" w:hAnsi="Arial"/>
              </w:rPr>
            </w:pPr>
          </w:p>
        </w:tc>
        <w:tc>
          <w:tcPr>
            <w:tcW w:w="0" w:type="auto"/>
            <w:shd w:val="clear" w:color="auto" w:fill="auto"/>
            <w:noWrap/>
            <w:vAlign w:val="bottom"/>
            <w:hideMark/>
          </w:tcPr>
          <w:p w:rsidR="00721F71" w:rsidRPr="00EA7F78" w:rsidRDefault="00721F71" w:rsidP="00721F71">
            <w:pPr>
              <w:rPr>
                <w:rFonts w:ascii="Arial" w:hAnsi="Arial"/>
              </w:rPr>
            </w:pPr>
          </w:p>
        </w:tc>
      </w:tr>
      <w:tr w:rsidR="00721F71" w:rsidRPr="00432463" w:rsidTr="00721F71">
        <w:trPr>
          <w:trHeight w:val="300"/>
        </w:trPr>
        <w:tc>
          <w:tcPr>
            <w:tcW w:w="0" w:type="auto"/>
            <w:shd w:val="clear" w:color="auto" w:fill="auto"/>
            <w:noWrap/>
            <w:vAlign w:val="bottom"/>
            <w:hideMark/>
          </w:tcPr>
          <w:p w:rsidR="00721F71" w:rsidRPr="00EA7F78" w:rsidRDefault="00721F71" w:rsidP="00721F71">
            <w:pPr>
              <w:rPr>
                <w:rFonts w:ascii="Arial" w:hAnsi="Arial"/>
              </w:rPr>
            </w:pPr>
          </w:p>
        </w:tc>
        <w:tc>
          <w:tcPr>
            <w:tcW w:w="0" w:type="auto"/>
            <w:shd w:val="clear" w:color="auto" w:fill="auto"/>
            <w:noWrap/>
            <w:vAlign w:val="bottom"/>
            <w:hideMark/>
          </w:tcPr>
          <w:p w:rsidR="00721F71" w:rsidRPr="00EA7F78" w:rsidRDefault="00721F71" w:rsidP="00721F71">
            <w:pPr>
              <w:rPr>
                <w:rFonts w:ascii="Arial" w:hAnsi="Arial"/>
              </w:rPr>
            </w:pPr>
          </w:p>
        </w:tc>
        <w:tc>
          <w:tcPr>
            <w:tcW w:w="0" w:type="auto"/>
            <w:shd w:val="clear" w:color="auto" w:fill="auto"/>
            <w:noWrap/>
            <w:vAlign w:val="bottom"/>
            <w:hideMark/>
          </w:tcPr>
          <w:p w:rsidR="00721F71" w:rsidRPr="00EA7F78" w:rsidRDefault="00721F71" w:rsidP="00721F71">
            <w:pPr>
              <w:rPr>
                <w:rFonts w:ascii="Arial" w:hAnsi="Arial"/>
              </w:rPr>
            </w:pPr>
          </w:p>
        </w:tc>
        <w:tc>
          <w:tcPr>
            <w:tcW w:w="0" w:type="auto"/>
            <w:shd w:val="clear" w:color="auto" w:fill="auto"/>
            <w:noWrap/>
            <w:vAlign w:val="bottom"/>
            <w:hideMark/>
          </w:tcPr>
          <w:p w:rsidR="00721F71" w:rsidRPr="00EA7F78" w:rsidRDefault="00721F71" w:rsidP="00721F71">
            <w:pPr>
              <w:rPr>
                <w:rFonts w:ascii="Arial" w:hAnsi="Arial"/>
              </w:rPr>
            </w:pPr>
          </w:p>
        </w:tc>
        <w:tc>
          <w:tcPr>
            <w:tcW w:w="0" w:type="auto"/>
            <w:shd w:val="clear" w:color="auto" w:fill="auto"/>
            <w:noWrap/>
            <w:vAlign w:val="bottom"/>
            <w:hideMark/>
          </w:tcPr>
          <w:p w:rsidR="00721F71" w:rsidRPr="00EA7F78" w:rsidRDefault="00721F71" w:rsidP="00721F71">
            <w:pPr>
              <w:rPr>
                <w:rFonts w:ascii="Arial" w:hAnsi="Arial"/>
              </w:rPr>
            </w:pPr>
          </w:p>
        </w:tc>
        <w:tc>
          <w:tcPr>
            <w:tcW w:w="0" w:type="auto"/>
            <w:shd w:val="clear" w:color="auto" w:fill="auto"/>
            <w:noWrap/>
            <w:vAlign w:val="bottom"/>
            <w:hideMark/>
          </w:tcPr>
          <w:p w:rsidR="00721F71" w:rsidRPr="00EA7F78" w:rsidRDefault="00721F71" w:rsidP="00721F71">
            <w:pPr>
              <w:rPr>
                <w:rFonts w:ascii="Arial" w:hAnsi="Arial"/>
              </w:rPr>
            </w:pPr>
          </w:p>
        </w:tc>
        <w:tc>
          <w:tcPr>
            <w:tcW w:w="0" w:type="auto"/>
            <w:shd w:val="clear" w:color="auto" w:fill="auto"/>
            <w:noWrap/>
            <w:vAlign w:val="bottom"/>
            <w:hideMark/>
          </w:tcPr>
          <w:p w:rsidR="00721F71" w:rsidRPr="00EA7F78" w:rsidRDefault="00721F71" w:rsidP="00721F71">
            <w:pPr>
              <w:rPr>
                <w:rFonts w:ascii="Arial" w:hAnsi="Arial"/>
              </w:rPr>
            </w:pPr>
          </w:p>
        </w:tc>
      </w:tr>
    </w:tbl>
    <w:p w:rsidR="00721F71" w:rsidRPr="00EA7F78" w:rsidRDefault="00721F71" w:rsidP="00721F71">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17"/>
        <w:gridCol w:w="1329"/>
        <w:gridCol w:w="661"/>
        <w:gridCol w:w="661"/>
        <w:gridCol w:w="661"/>
        <w:gridCol w:w="661"/>
      </w:tblGrid>
      <w:tr w:rsidR="00721F71" w:rsidRPr="00432463" w:rsidTr="00721F71">
        <w:trPr>
          <w:trHeight w:val="300"/>
        </w:trPr>
        <w:tc>
          <w:tcPr>
            <w:tcW w:w="0" w:type="auto"/>
            <w:shd w:val="clear" w:color="auto" w:fill="auto"/>
            <w:vAlign w:val="bottom"/>
            <w:hideMark/>
          </w:tcPr>
          <w:p w:rsidR="00721F71" w:rsidRPr="00EA7F78" w:rsidRDefault="00020AB0" w:rsidP="00721F71">
            <w:pPr>
              <w:rPr>
                <w:rFonts w:ascii="Arial" w:hAnsi="Arial"/>
              </w:rPr>
            </w:pPr>
            <w:r>
              <w:rPr>
                <w:rFonts w:ascii="Arial" w:hAnsi="Arial"/>
              </w:rPr>
              <w:t>Tabulka č. 42</w:t>
            </w:r>
          </w:p>
        </w:tc>
        <w:tc>
          <w:tcPr>
            <w:tcW w:w="0" w:type="auto"/>
            <w:shd w:val="clear" w:color="auto" w:fill="auto"/>
            <w:noWrap/>
            <w:vAlign w:val="bottom"/>
            <w:hideMark/>
          </w:tcPr>
          <w:p w:rsidR="00721F71" w:rsidRPr="00EA7F78" w:rsidRDefault="00721F71" w:rsidP="00721F71">
            <w:pPr>
              <w:rPr>
                <w:rFonts w:ascii="Arial" w:hAnsi="Arial"/>
              </w:rPr>
            </w:pPr>
          </w:p>
        </w:tc>
        <w:tc>
          <w:tcPr>
            <w:tcW w:w="0" w:type="auto"/>
            <w:shd w:val="clear" w:color="auto" w:fill="auto"/>
            <w:noWrap/>
            <w:vAlign w:val="bottom"/>
            <w:hideMark/>
          </w:tcPr>
          <w:p w:rsidR="00721F71" w:rsidRPr="00EA7F78" w:rsidRDefault="00721F71" w:rsidP="00721F71">
            <w:pPr>
              <w:rPr>
                <w:rFonts w:ascii="Arial" w:hAnsi="Arial"/>
              </w:rPr>
            </w:pPr>
          </w:p>
        </w:tc>
        <w:tc>
          <w:tcPr>
            <w:tcW w:w="0" w:type="auto"/>
            <w:shd w:val="clear" w:color="auto" w:fill="auto"/>
            <w:noWrap/>
            <w:vAlign w:val="bottom"/>
            <w:hideMark/>
          </w:tcPr>
          <w:p w:rsidR="00721F71" w:rsidRPr="00EA7F78" w:rsidRDefault="00721F71" w:rsidP="00721F71">
            <w:pPr>
              <w:rPr>
                <w:rFonts w:ascii="Arial" w:hAnsi="Arial"/>
              </w:rPr>
            </w:pPr>
          </w:p>
        </w:tc>
        <w:tc>
          <w:tcPr>
            <w:tcW w:w="0" w:type="auto"/>
            <w:shd w:val="clear" w:color="auto" w:fill="auto"/>
            <w:noWrap/>
            <w:vAlign w:val="bottom"/>
            <w:hideMark/>
          </w:tcPr>
          <w:p w:rsidR="00721F71" w:rsidRPr="00EA7F78" w:rsidRDefault="00721F71" w:rsidP="00721F71">
            <w:pPr>
              <w:rPr>
                <w:rFonts w:ascii="Arial" w:hAnsi="Arial"/>
              </w:rPr>
            </w:pPr>
          </w:p>
        </w:tc>
        <w:tc>
          <w:tcPr>
            <w:tcW w:w="0" w:type="auto"/>
            <w:shd w:val="clear" w:color="auto" w:fill="auto"/>
            <w:noWrap/>
            <w:vAlign w:val="bottom"/>
            <w:hideMark/>
          </w:tcPr>
          <w:p w:rsidR="00721F71" w:rsidRPr="00EA7F78" w:rsidRDefault="00721F71" w:rsidP="00721F71">
            <w:pPr>
              <w:rPr>
                <w:rFonts w:ascii="Arial" w:hAnsi="Arial"/>
              </w:rPr>
            </w:pPr>
          </w:p>
        </w:tc>
      </w:tr>
      <w:tr w:rsidR="00721F71" w:rsidRPr="00432463" w:rsidTr="00721F71">
        <w:trPr>
          <w:trHeight w:val="300"/>
        </w:trPr>
        <w:tc>
          <w:tcPr>
            <w:tcW w:w="0" w:type="auto"/>
            <w:shd w:val="clear" w:color="auto" w:fill="auto"/>
            <w:vAlign w:val="bottom"/>
            <w:hideMark/>
          </w:tcPr>
          <w:p w:rsidR="00721F71" w:rsidRPr="00EA7F78" w:rsidRDefault="00EC7AC9" w:rsidP="00721F71">
            <w:pPr>
              <w:rPr>
                <w:rFonts w:ascii="Arial" w:hAnsi="Arial"/>
              </w:rPr>
            </w:pPr>
            <w:r>
              <w:rPr>
                <w:rFonts w:ascii="Arial" w:hAnsi="Arial"/>
              </w:rPr>
              <w:t>Přerov – Brno</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Dohromady</w:t>
            </w:r>
          </w:p>
        </w:tc>
        <w:tc>
          <w:tcPr>
            <w:tcW w:w="0" w:type="auto"/>
            <w:shd w:val="clear" w:color="000000" w:fill="D8D8D8"/>
            <w:vAlign w:val="bottom"/>
            <w:hideMark/>
          </w:tcPr>
          <w:p w:rsidR="00721F71" w:rsidRPr="00EA7F78" w:rsidRDefault="00020AB0" w:rsidP="00721F71">
            <w:pPr>
              <w:rPr>
                <w:rFonts w:ascii="Arial" w:hAnsi="Arial"/>
              </w:rPr>
            </w:pPr>
            <w:r>
              <w:rPr>
                <w:rFonts w:ascii="Arial" w:hAnsi="Arial"/>
              </w:rPr>
              <w:t>2014</w:t>
            </w:r>
          </w:p>
        </w:tc>
        <w:tc>
          <w:tcPr>
            <w:tcW w:w="0" w:type="auto"/>
            <w:shd w:val="clear" w:color="000000" w:fill="D8D8D8"/>
            <w:noWrap/>
            <w:vAlign w:val="bottom"/>
            <w:hideMark/>
          </w:tcPr>
          <w:p w:rsidR="00721F71" w:rsidRPr="00EA7F78" w:rsidRDefault="00020AB0" w:rsidP="00721F71">
            <w:pPr>
              <w:rPr>
                <w:rFonts w:ascii="Arial" w:hAnsi="Arial"/>
              </w:rPr>
            </w:pPr>
            <w:r>
              <w:rPr>
                <w:rFonts w:ascii="Arial" w:hAnsi="Arial"/>
              </w:rPr>
              <w:t>2016</w:t>
            </w:r>
          </w:p>
        </w:tc>
        <w:tc>
          <w:tcPr>
            <w:tcW w:w="0" w:type="auto"/>
            <w:shd w:val="clear" w:color="000000" w:fill="D8D8D8"/>
            <w:noWrap/>
            <w:vAlign w:val="bottom"/>
            <w:hideMark/>
          </w:tcPr>
          <w:p w:rsidR="00721F71" w:rsidRPr="00EA7F78" w:rsidRDefault="00020AB0" w:rsidP="00721F71">
            <w:pPr>
              <w:rPr>
                <w:rFonts w:ascii="Arial" w:hAnsi="Arial"/>
              </w:rPr>
            </w:pPr>
            <w:r>
              <w:rPr>
                <w:rFonts w:ascii="Arial" w:hAnsi="Arial"/>
              </w:rPr>
              <w:t>2025</w:t>
            </w:r>
          </w:p>
        </w:tc>
        <w:tc>
          <w:tcPr>
            <w:tcW w:w="0" w:type="auto"/>
            <w:shd w:val="clear" w:color="000000" w:fill="D8D8D8"/>
            <w:noWrap/>
            <w:vAlign w:val="bottom"/>
            <w:hideMark/>
          </w:tcPr>
          <w:p w:rsidR="00721F71" w:rsidRPr="00EA7F78" w:rsidRDefault="00020AB0" w:rsidP="00721F71">
            <w:pPr>
              <w:rPr>
                <w:rFonts w:ascii="Arial" w:hAnsi="Arial"/>
              </w:rPr>
            </w:pPr>
            <w:r>
              <w:rPr>
                <w:rFonts w:ascii="Arial" w:hAnsi="Arial"/>
              </w:rPr>
              <w:t>2040</w:t>
            </w:r>
          </w:p>
        </w:tc>
      </w:tr>
      <w:tr w:rsidR="00721F71" w:rsidRPr="00432463" w:rsidTr="00721F71">
        <w:trPr>
          <w:trHeight w:val="300"/>
        </w:trPr>
        <w:tc>
          <w:tcPr>
            <w:tcW w:w="0" w:type="auto"/>
            <w:shd w:val="clear" w:color="auto" w:fill="auto"/>
            <w:vAlign w:val="bottom"/>
            <w:hideMark/>
          </w:tcPr>
          <w:p w:rsidR="00721F71" w:rsidRPr="00EA7F78" w:rsidRDefault="00020AB0" w:rsidP="00721F71">
            <w:pPr>
              <w:rPr>
                <w:rFonts w:ascii="Arial" w:hAnsi="Arial"/>
              </w:rPr>
            </w:pPr>
            <w:r>
              <w:rPr>
                <w:rFonts w:ascii="Arial" w:hAnsi="Arial"/>
              </w:rPr>
              <w:t>Přerov – Kojetín</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86/86/220</w:t>
            </w:r>
          </w:p>
        </w:tc>
        <w:tc>
          <w:tcPr>
            <w:tcW w:w="0" w:type="auto"/>
            <w:shd w:val="clear" w:color="auto" w:fill="auto"/>
            <w:noWrap/>
            <w:vAlign w:val="bottom"/>
            <w:hideMark/>
          </w:tcPr>
          <w:p w:rsidR="00721F71" w:rsidRPr="00EA7F78" w:rsidRDefault="00020AB0" w:rsidP="00721F71">
            <w:pPr>
              <w:rPr>
                <w:rFonts w:ascii="Arial" w:hAnsi="Arial"/>
              </w:rPr>
            </w:pPr>
            <w:r>
              <w:rPr>
                <w:rFonts w:ascii="Arial" w:hAnsi="Arial"/>
              </w:rPr>
              <w:t>86</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95</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86</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220</w:t>
            </w:r>
          </w:p>
        </w:tc>
      </w:tr>
      <w:tr w:rsidR="00721F71" w:rsidRPr="00432463" w:rsidTr="00721F71">
        <w:trPr>
          <w:trHeight w:val="300"/>
        </w:trPr>
        <w:tc>
          <w:tcPr>
            <w:tcW w:w="0" w:type="auto"/>
            <w:shd w:val="clear" w:color="auto" w:fill="auto"/>
            <w:vAlign w:val="bottom"/>
            <w:hideMark/>
          </w:tcPr>
          <w:p w:rsidR="00721F71" w:rsidRPr="00EA7F78" w:rsidRDefault="00186E7D" w:rsidP="00721F71">
            <w:pPr>
              <w:rPr>
                <w:rFonts w:ascii="Arial" w:hAnsi="Arial"/>
              </w:rPr>
            </w:pPr>
            <w:r>
              <w:rPr>
                <w:rFonts w:ascii="Arial" w:hAnsi="Arial"/>
              </w:rPr>
              <w:t>Kojetín – Nezamyslice</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86/86/292</w:t>
            </w:r>
          </w:p>
        </w:tc>
        <w:tc>
          <w:tcPr>
            <w:tcW w:w="0" w:type="auto"/>
            <w:shd w:val="clear" w:color="auto" w:fill="auto"/>
            <w:noWrap/>
            <w:vAlign w:val="bottom"/>
            <w:hideMark/>
          </w:tcPr>
          <w:p w:rsidR="00721F71" w:rsidRPr="00EA7F78" w:rsidRDefault="00020AB0" w:rsidP="00721F71">
            <w:pPr>
              <w:rPr>
                <w:rFonts w:ascii="Arial" w:hAnsi="Arial"/>
              </w:rPr>
            </w:pPr>
            <w:r>
              <w:rPr>
                <w:rFonts w:ascii="Arial" w:hAnsi="Arial"/>
              </w:rPr>
              <w:t>81</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91</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86</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256</w:t>
            </w:r>
          </w:p>
        </w:tc>
      </w:tr>
      <w:tr w:rsidR="00721F71" w:rsidRPr="00432463" w:rsidTr="00721F71">
        <w:trPr>
          <w:trHeight w:val="300"/>
        </w:trPr>
        <w:tc>
          <w:tcPr>
            <w:tcW w:w="0" w:type="auto"/>
            <w:shd w:val="clear" w:color="auto" w:fill="auto"/>
            <w:vAlign w:val="bottom"/>
            <w:hideMark/>
          </w:tcPr>
          <w:p w:rsidR="00721F71" w:rsidRPr="00EA7F78" w:rsidRDefault="00020AB0" w:rsidP="00721F71">
            <w:pPr>
              <w:rPr>
                <w:rFonts w:ascii="Arial" w:hAnsi="Arial"/>
              </w:rPr>
            </w:pPr>
            <w:r>
              <w:rPr>
                <w:rFonts w:ascii="Arial" w:hAnsi="Arial"/>
              </w:rPr>
              <w:t>Nezamyslice – Vyškov</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89/158/400</w:t>
            </w:r>
          </w:p>
        </w:tc>
        <w:tc>
          <w:tcPr>
            <w:tcW w:w="0" w:type="auto"/>
            <w:shd w:val="clear" w:color="auto" w:fill="auto"/>
            <w:noWrap/>
            <w:vAlign w:val="bottom"/>
            <w:hideMark/>
          </w:tcPr>
          <w:p w:rsidR="00721F71" w:rsidRPr="00EA7F78" w:rsidRDefault="00020AB0" w:rsidP="00721F71">
            <w:pPr>
              <w:rPr>
                <w:rFonts w:ascii="Arial" w:hAnsi="Arial"/>
              </w:rPr>
            </w:pPr>
            <w:r>
              <w:rPr>
                <w:rFonts w:ascii="Arial" w:hAnsi="Arial"/>
              </w:rPr>
              <w:t>89</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96</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158</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382</w:t>
            </w:r>
          </w:p>
        </w:tc>
      </w:tr>
      <w:tr w:rsidR="00721F71" w:rsidRPr="00432463" w:rsidTr="00721F71">
        <w:trPr>
          <w:trHeight w:val="300"/>
        </w:trPr>
        <w:tc>
          <w:tcPr>
            <w:tcW w:w="0" w:type="auto"/>
            <w:shd w:val="clear" w:color="auto" w:fill="auto"/>
            <w:vAlign w:val="bottom"/>
            <w:hideMark/>
          </w:tcPr>
          <w:p w:rsidR="00721F71" w:rsidRPr="00EA7F78" w:rsidRDefault="00020AB0" w:rsidP="00721F71">
            <w:pPr>
              <w:rPr>
                <w:rFonts w:ascii="Arial" w:hAnsi="Arial"/>
              </w:rPr>
            </w:pPr>
            <w:r>
              <w:rPr>
                <w:rFonts w:ascii="Arial" w:hAnsi="Arial"/>
              </w:rPr>
              <w:t>Vyškov – Blažovice</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72/184/418</w:t>
            </w:r>
          </w:p>
        </w:tc>
        <w:tc>
          <w:tcPr>
            <w:tcW w:w="0" w:type="auto"/>
            <w:shd w:val="clear" w:color="auto" w:fill="auto"/>
            <w:noWrap/>
            <w:vAlign w:val="bottom"/>
            <w:hideMark/>
          </w:tcPr>
          <w:p w:rsidR="00721F71" w:rsidRPr="00EA7F78" w:rsidRDefault="00020AB0" w:rsidP="00721F71">
            <w:pPr>
              <w:rPr>
                <w:rFonts w:ascii="Arial" w:hAnsi="Arial"/>
              </w:rPr>
            </w:pPr>
            <w:r>
              <w:rPr>
                <w:rFonts w:ascii="Arial" w:hAnsi="Arial"/>
              </w:rPr>
              <w:t>72</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80</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184</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418</w:t>
            </w:r>
          </w:p>
        </w:tc>
      </w:tr>
      <w:tr w:rsidR="00721F71" w:rsidRPr="00432463" w:rsidTr="00721F71">
        <w:trPr>
          <w:trHeight w:val="300"/>
        </w:trPr>
        <w:tc>
          <w:tcPr>
            <w:tcW w:w="0" w:type="auto"/>
            <w:shd w:val="clear" w:color="auto" w:fill="auto"/>
            <w:vAlign w:val="bottom"/>
            <w:hideMark/>
          </w:tcPr>
          <w:p w:rsidR="00721F71" w:rsidRPr="00EA7F78" w:rsidRDefault="00020AB0" w:rsidP="00721F71">
            <w:pPr>
              <w:rPr>
                <w:rFonts w:ascii="Arial" w:hAnsi="Arial"/>
              </w:rPr>
            </w:pPr>
            <w:r>
              <w:rPr>
                <w:rFonts w:ascii="Arial" w:hAnsi="Arial"/>
              </w:rPr>
              <w:t>Blažovice – Brno</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131/274/506</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209</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296</w:t>
            </w:r>
          </w:p>
        </w:tc>
        <w:tc>
          <w:tcPr>
            <w:tcW w:w="0" w:type="auto"/>
            <w:shd w:val="clear" w:color="auto" w:fill="auto"/>
            <w:vAlign w:val="bottom"/>
            <w:hideMark/>
          </w:tcPr>
          <w:p w:rsidR="00721F71" w:rsidRPr="00EA7F78" w:rsidRDefault="00020AB0" w:rsidP="00721F71">
            <w:pPr>
              <w:rPr>
                <w:rFonts w:ascii="Arial" w:hAnsi="Arial"/>
              </w:rPr>
            </w:pPr>
            <w:r>
              <w:rPr>
                <w:rFonts w:ascii="Arial" w:hAnsi="Arial"/>
              </w:rPr>
              <w:t>518</w:t>
            </w:r>
          </w:p>
        </w:tc>
        <w:tc>
          <w:tcPr>
            <w:tcW w:w="0" w:type="auto"/>
            <w:shd w:val="clear" w:color="auto" w:fill="auto"/>
            <w:vAlign w:val="bottom"/>
            <w:hideMark/>
          </w:tcPr>
          <w:p w:rsidR="00721F71" w:rsidRPr="00EA7F78" w:rsidRDefault="00721F71" w:rsidP="00721F71">
            <w:pPr>
              <w:rPr>
                <w:rFonts w:ascii="Arial" w:hAnsi="Arial"/>
              </w:rPr>
            </w:pPr>
          </w:p>
        </w:tc>
      </w:tr>
    </w:tbl>
    <w:p w:rsidR="00721F71" w:rsidRPr="00EA7F78" w:rsidRDefault="00721F71" w:rsidP="00721F71">
      <w:pPr>
        <w:spacing w:before="120"/>
        <w:rPr>
          <w:rFonts w:ascii="Arial" w:hAnsi="Arial"/>
        </w:rPr>
      </w:pPr>
    </w:p>
    <w:p w:rsidR="00445816" w:rsidRDefault="00445816">
      <w:pPr>
        <w:rPr>
          <w:rFonts w:ascii="Arial" w:hAnsi="Arial"/>
          <w:b/>
          <w:u w:val="single"/>
        </w:rPr>
      </w:pPr>
      <w:r>
        <w:br w:type="page"/>
      </w:r>
    </w:p>
    <w:p w:rsidR="00EC7AC9" w:rsidRPr="00EC7AC9" w:rsidRDefault="00020AB0" w:rsidP="00EC7AC9">
      <w:pPr>
        <w:spacing w:before="120"/>
        <w:jc w:val="right"/>
        <w:rPr>
          <w:rFonts w:ascii="Arial" w:hAnsi="Arial"/>
          <w:b/>
          <w:sz w:val="32"/>
          <w:u w:val="single"/>
        </w:rPr>
      </w:pPr>
      <w:r>
        <w:rPr>
          <w:rFonts w:ascii="Arial" w:hAnsi="Arial"/>
          <w:b/>
          <w:sz w:val="32"/>
          <w:u w:val="single"/>
        </w:rPr>
        <w:lastRenderedPageBreak/>
        <w:t xml:space="preserve">Příloha 2 </w:t>
      </w:r>
    </w:p>
    <w:p w:rsidR="00EC7AC9" w:rsidRDefault="00EC7AC9" w:rsidP="00EA7F78">
      <w:pPr>
        <w:spacing w:before="120"/>
        <w:rPr>
          <w:rFonts w:ascii="Arial" w:hAnsi="Arial"/>
          <w:b/>
          <w:u w:val="single"/>
        </w:rPr>
      </w:pPr>
    </w:p>
    <w:p w:rsidR="00CD416F" w:rsidRPr="00EC7AC9" w:rsidRDefault="00020AB0" w:rsidP="00EA7F78">
      <w:pPr>
        <w:spacing w:before="120"/>
        <w:rPr>
          <w:rFonts w:ascii="Arial" w:hAnsi="Arial"/>
          <w:b/>
          <w:sz w:val="22"/>
          <w:u w:val="single"/>
        </w:rPr>
      </w:pPr>
      <w:r>
        <w:rPr>
          <w:rFonts w:ascii="Arial" w:hAnsi="Arial"/>
          <w:b/>
          <w:sz w:val="22"/>
          <w:u w:val="single"/>
        </w:rPr>
        <w:t xml:space="preserve">Položky v přehledu nákladů, které je třeba vysvětlit </w:t>
      </w:r>
    </w:p>
    <w:p w:rsidR="00A421C7" w:rsidRPr="00EA7F78" w:rsidRDefault="00A421C7" w:rsidP="00A421C7">
      <w:pPr>
        <w:rPr>
          <w:rFonts w:ascii="Arial" w:hAnsi="Arial"/>
          <w:b/>
          <w:u w:val="single"/>
        </w:rPr>
      </w:pPr>
    </w:p>
    <w:p w:rsidR="00A421C7" w:rsidRPr="00EA7F78" w:rsidRDefault="00A421C7" w:rsidP="00A421C7">
      <w:pPr>
        <w:rPr>
          <w:rFonts w:ascii="Arial" w:hAnsi="Arial"/>
          <w:b/>
          <w:u w:val="single"/>
        </w:rPr>
      </w:pPr>
    </w:p>
    <w:tbl>
      <w:tblPr>
        <w:tblW w:w="8869" w:type="dxa"/>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1"/>
        <w:gridCol w:w="4184"/>
        <w:gridCol w:w="4184"/>
      </w:tblGrid>
      <w:tr w:rsidR="00A421C7" w:rsidRPr="00432463" w:rsidTr="00190097">
        <w:trPr>
          <w:trHeight w:val="255"/>
          <w:tblHeader/>
        </w:trPr>
        <w:tc>
          <w:tcPr>
            <w:tcW w:w="501" w:type="dxa"/>
            <w:shd w:val="clear" w:color="auto" w:fill="BFBFBF" w:themeFill="background1" w:themeFillShade="BF"/>
            <w:noWrap/>
            <w:vAlign w:val="center"/>
            <w:hideMark/>
          </w:tcPr>
          <w:p w:rsidR="00A421C7" w:rsidRPr="00EA7F78" w:rsidRDefault="00A421C7" w:rsidP="00190097">
            <w:pPr>
              <w:jc w:val="center"/>
              <w:rPr>
                <w:rFonts w:ascii="Arial" w:hAnsi="Arial"/>
                <w:bCs/>
                <w:i/>
                <w:iCs/>
              </w:rPr>
            </w:pPr>
          </w:p>
        </w:tc>
        <w:tc>
          <w:tcPr>
            <w:tcW w:w="4184" w:type="dxa"/>
            <w:shd w:val="clear" w:color="auto" w:fill="BFBFBF" w:themeFill="background1" w:themeFillShade="BF"/>
            <w:noWrap/>
            <w:vAlign w:val="center"/>
            <w:hideMark/>
          </w:tcPr>
          <w:p w:rsidR="00A421C7" w:rsidRPr="00EA7F78" w:rsidRDefault="00020AB0" w:rsidP="00190097">
            <w:pPr>
              <w:rPr>
                <w:rFonts w:ascii="Arial" w:hAnsi="Arial"/>
                <w:bCs/>
              </w:rPr>
            </w:pPr>
            <w:r>
              <w:rPr>
                <w:rFonts w:ascii="Arial" w:hAnsi="Arial"/>
              </w:rPr>
              <w:t>Práce podle položek</w:t>
            </w:r>
          </w:p>
        </w:tc>
        <w:tc>
          <w:tcPr>
            <w:tcW w:w="4184" w:type="dxa"/>
            <w:shd w:val="clear" w:color="auto" w:fill="BFBFBF" w:themeFill="background1" w:themeFillShade="BF"/>
          </w:tcPr>
          <w:p w:rsidR="00A421C7" w:rsidRPr="00EA7F78" w:rsidRDefault="00020AB0" w:rsidP="00190097">
            <w:pPr>
              <w:rPr>
                <w:rFonts w:ascii="Arial" w:hAnsi="Arial"/>
                <w:bCs/>
              </w:rPr>
            </w:pPr>
            <w:r>
              <w:rPr>
                <w:rFonts w:ascii="Arial" w:hAnsi="Arial"/>
              </w:rPr>
              <w:t>Otázky či připomínky</w:t>
            </w:r>
          </w:p>
        </w:tc>
      </w:tr>
      <w:tr w:rsidR="00A421C7" w:rsidRPr="00432463" w:rsidTr="00190097">
        <w:trPr>
          <w:trHeight w:val="255"/>
        </w:trPr>
        <w:tc>
          <w:tcPr>
            <w:tcW w:w="501" w:type="dxa"/>
            <w:shd w:val="clear" w:color="auto" w:fill="auto"/>
            <w:noWrap/>
            <w:vAlign w:val="center"/>
            <w:hideMark/>
          </w:tcPr>
          <w:p w:rsidR="00A421C7" w:rsidRPr="00EA7F78" w:rsidRDefault="00020AB0" w:rsidP="00190097">
            <w:pPr>
              <w:jc w:val="center"/>
              <w:rPr>
                <w:rFonts w:ascii="Arial" w:hAnsi="Arial"/>
                <w:b/>
                <w:bCs/>
                <w:i/>
                <w:iCs/>
              </w:rPr>
            </w:pPr>
            <w:r>
              <w:rPr>
                <w:rFonts w:ascii="Arial" w:hAnsi="Arial"/>
                <w:b/>
                <w:i/>
              </w:rPr>
              <w:t>1</w:t>
            </w:r>
          </w:p>
        </w:tc>
        <w:tc>
          <w:tcPr>
            <w:tcW w:w="4184" w:type="dxa"/>
            <w:shd w:val="clear" w:color="auto" w:fill="auto"/>
            <w:noWrap/>
            <w:vAlign w:val="center"/>
            <w:hideMark/>
          </w:tcPr>
          <w:p w:rsidR="00A421C7" w:rsidRPr="00EA7F78" w:rsidRDefault="00020AB0" w:rsidP="00190097">
            <w:pPr>
              <w:rPr>
                <w:rFonts w:ascii="Arial" w:hAnsi="Arial"/>
                <w:b/>
                <w:bCs/>
              </w:rPr>
            </w:pPr>
            <w:r>
              <w:rPr>
                <w:rFonts w:ascii="Arial" w:hAnsi="Arial"/>
                <w:b/>
              </w:rPr>
              <w:t>Zemní práce a koleje</w:t>
            </w:r>
          </w:p>
        </w:tc>
        <w:tc>
          <w:tcPr>
            <w:tcW w:w="4184" w:type="dxa"/>
          </w:tcPr>
          <w:p w:rsidR="00A421C7" w:rsidRPr="00EA7F78" w:rsidRDefault="00A421C7" w:rsidP="00190097">
            <w:pPr>
              <w:rPr>
                <w:rFonts w:ascii="Arial" w:hAnsi="Arial"/>
                <w:b/>
                <w:bCs/>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rPr>
            </w:pPr>
            <w:r>
              <w:rPr>
                <w:rFonts w:ascii="Arial" w:hAnsi="Arial"/>
                <w:b/>
                <w:i/>
              </w:rPr>
              <w:t>1a</w:t>
            </w:r>
          </w:p>
        </w:tc>
        <w:tc>
          <w:tcPr>
            <w:tcW w:w="4184" w:type="dxa"/>
            <w:shd w:val="clear" w:color="auto" w:fill="auto"/>
            <w:noWrap/>
            <w:vAlign w:val="bottom"/>
            <w:hideMark/>
          </w:tcPr>
          <w:p w:rsidR="00A421C7" w:rsidRPr="00EA7F78" w:rsidRDefault="00020AB0" w:rsidP="00190097">
            <w:pPr>
              <w:rPr>
                <w:rFonts w:ascii="Arial" w:hAnsi="Arial"/>
                <w:b/>
                <w:bCs/>
                <w:color w:val="222222"/>
              </w:rPr>
            </w:pPr>
            <w:r>
              <w:rPr>
                <w:rFonts w:ascii="Arial" w:hAnsi="Arial"/>
                <w:b/>
                <w:color w:val="222222"/>
              </w:rPr>
              <w:t>Zemní práce</w:t>
            </w:r>
          </w:p>
        </w:tc>
        <w:tc>
          <w:tcPr>
            <w:tcW w:w="4184" w:type="dxa"/>
          </w:tcPr>
          <w:p w:rsidR="00A421C7" w:rsidRPr="00EA7F78" w:rsidRDefault="00A421C7" w:rsidP="00190097">
            <w:pPr>
              <w:rPr>
                <w:rFonts w:ascii="Arial" w:hAnsi="Arial"/>
                <w:b/>
                <w:bCs/>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rPr>
            </w:pPr>
            <w:r>
              <w:rPr>
                <w:rFonts w:ascii="Arial" w:hAnsi="Arial"/>
                <w:b/>
                <w:i/>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 xml:space="preserve">Nástupiště </w:t>
            </w:r>
          </w:p>
        </w:tc>
        <w:tc>
          <w:tcPr>
            <w:tcW w:w="4184" w:type="dxa"/>
          </w:tcPr>
          <w:p w:rsidR="00A421C7" w:rsidRPr="00EA7F78" w:rsidRDefault="00020AB0" w:rsidP="00190097">
            <w:pPr>
              <w:rPr>
                <w:rFonts w:ascii="Arial" w:hAnsi="Arial"/>
                <w:color w:val="222222"/>
              </w:rPr>
            </w:pPr>
            <w:r>
              <w:rPr>
                <w:rFonts w:ascii="Arial" w:hAnsi="Arial"/>
                <w:color w:val="222222"/>
              </w:rPr>
              <w:t>Zařadit pod inženýrské stavby?</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rPr>
            </w:pPr>
            <w:r>
              <w:rPr>
                <w:rFonts w:ascii="Arial" w:hAnsi="Arial"/>
                <w:b/>
                <w:i/>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Minerální zesilující vrstva</w:t>
            </w:r>
          </w:p>
        </w:tc>
        <w:tc>
          <w:tcPr>
            <w:tcW w:w="4184" w:type="dxa"/>
          </w:tcPr>
          <w:p w:rsidR="00A421C7" w:rsidRPr="00EA7F78" w:rsidRDefault="00A421C7" w:rsidP="00190097">
            <w:pPr>
              <w:rPr>
                <w:rFonts w:ascii="Arial" w:hAnsi="Arial"/>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rPr>
            </w:pPr>
            <w:r>
              <w:rPr>
                <w:rFonts w:ascii="Arial" w:hAnsi="Arial"/>
                <w:b/>
                <w:i/>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Výkopové práce</w:t>
            </w:r>
          </w:p>
        </w:tc>
        <w:tc>
          <w:tcPr>
            <w:tcW w:w="4184" w:type="dxa"/>
          </w:tcPr>
          <w:p w:rsidR="00A421C7" w:rsidRPr="00EA7F78" w:rsidRDefault="00A421C7" w:rsidP="00190097">
            <w:pPr>
              <w:rPr>
                <w:rFonts w:ascii="Arial" w:hAnsi="Arial"/>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rPr>
            </w:pPr>
            <w:r>
              <w:rPr>
                <w:rFonts w:ascii="Arial" w:hAnsi="Arial"/>
                <w:b/>
                <w:i/>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Náspy</w:t>
            </w:r>
          </w:p>
        </w:tc>
        <w:tc>
          <w:tcPr>
            <w:tcW w:w="4184" w:type="dxa"/>
          </w:tcPr>
          <w:p w:rsidR="00A421C7" w:rsidRPr="00EA7F78" w:rsidRDefault="00A421C7" w:rsidP="00190097">
            <w:pPr>
              <w:rPr>
                <w:rFonts w:ascii="Arial" w:hAnsi="Arial"/>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rPr>
            </w:pPr>
            <w:r>
              <w:rPr>
                <w:rFonts w:ascii="Arial" w:hAnsi="Arial"/>
                <w:b/>
                <w:i/>
              </w:rPr>
              <w:t> </w:t>
            </w:r>
          </w:p>
        </w:tc>
        <w:tc>
          <w:tcPr>
            <w:tcW w:w="4184" w:type="dxa"/>
            <w:shd w:val="clear" w:color="auto" w:fill="auto"/>
            <w:vAlign w:val="bottom"/>
            <w:hideMark/>
          </w:tcPr>
          <w:p w:rsidR="00A421C7" w:rsidRPr="00EA7F78" w:rsidRDefault="00020AB0" w:rsidP="00190097">
            <w:pPr>
              <w:rPr>
                <w:rFonts w:ascii="Arial" w:hAnsi="Arial"/>
                <w:color w:val="222222"/>
              </w:rPr>
            </w:pPr>
            <w:r>
              <w:rPr>
                <w:rFonts w:ascii="Arial" w:hAnsi="Arial"/>
                <w:color w:val="222222"/>
              </w:rPr>
              <w:t>Podkladová vrstva štěrku</w:t>
            </w:r>
          </w:p>
        </w:tc>
        <w:tc>
          <w:tcPr>
            <w:tcW w:w="4184" w:type="dxa"/>
          </w:tcPr>
          <w:p w:rsidR="00A421C7" w:rsidRPr="00EA7F78" w:rsidRDefault="00020AB0" w:rsidP="00190097">
            <w:pPr>
              <w:rPr>
                <w:rFonts w:ascii="Arial" w:hAnsi="Arial"/>
                <w:color w:val="222222"/>
              </w:rPr>
            </w:pPr>
            <w:r>
              <w:rPr>
                <w:rFonts w:ascii="Arial" w:hAnsi="Arial"/>
                <w:color w:val="222222"/>
              </w:rPr>
              <w:t>Podkladová vrstva štěrku = formace nebo železniční spodek?</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rPr>
            </w:pPr>
            <w:r>
              <w:rPr>
                <w:rFonts w:ascii="Arial" w:hAnsi="Arial"/>
                <w:b/>
                <w:i/>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 xml:space="preserve">Svah </w:t>
            </w:r>
          </w:p>
        </w:tc>
        <w:tc>
          <w:tcPr>
            <w:tcW w:w="4184" w:type="dxa"/>
          </w:tcPr>
          <w:p w:rsidR="00A421C7" w:rsidRPr="00EA7F78" w:rsidRDefault="00020AB0" w:rsidP="00190097">
            <w:pPr>
              <w:rPr>
                <w:rFonts w:ascii="Arial" w:hAnsi="Arial"/>
                <w:color w:val="222222"/>
              </w:rPr>
            </w:pPr>
            <w:r>
              <w:rPr>
                <w:rFonts w:ascii="Arial" w:hAnsi="Arial"/>
                <w:color w:val="222222"/>
              </w:rPr>
              <w:t>= rampa?</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rPr>
            </w:pPr>
            <w:r>
              <w:rPr>
                <w:rFonts w:ascii="Arial" w:hAnsi="Arial"/>
                <w:b/>
                <w:i/>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Zlepšení geosyntetika</w:t>
            </w:r>
          </w:p>
        </w:tc>
        <w:tc>
          <w:tcPr>
            <w:tcW w:w="4184" w:type="dxa"/>
          </w:tcPr>
          <w:p w:rsidR="00A421C7" w:rsidRPr="00EA7F78" w:rsidRDefault="00020AB0" w:rsidP="00190097">
            <w:pPr>
              <w:rPr>
                <w:rFonts w:ascii="Arial" w:hAnsi="Arial"/>
                <w:color w:val="222222"/>
              </w:rPr>
            </w:pPr>
            <w:r>
              <w:rPr>
                <w:rFonts w:ascii="Arial" w:hAnsi="Arial"/>
                <w:color w:val="222222"/>
              </w:rPr>
              <w:t>Geosyntetikum = ochranná vrstva?</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rPr>
            </w:pPr>
            <w:r>
              <w:rPr>
                <w:rFonts w:ascii="Arial" w:hAnsi="Arial"/>
                <w:b/>
                <w:i/>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Stoka, příkop, žlab</w:t>
            </w:r>
          </w:p>
        </w:tc>
        <w:tc>
          <w:tcPr>
            <w:tcW w:w="4184" w:type="dxa"/>
          </w:tcPr>
          <w:p w:rsidR="00A421C7" w:rsidRPr="00EA7F78" w:rsidRDefault="00020AB0" w:rsidP="00190097">
            <w:pPr>
              <w:rPr>
                <w:rFonts w:ascii="Arial" w:hAnsi="Arial"/>
                <w:color w:val="222222"/>
              </w:rPr>
            </w:pPr>
            <w:r>
              <w:rPr>
                <w:rFonts w:ascii="Arial" w:hAnsi="Arial"/>
                <w:color w:val="222222"/>
              </w:rPr>
              <w:t>Stoka a co?</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rPr>
            </w:pPr>
            <w:r>
              <w:rPr>
                <w:rFonts w:ascii="Arial" w:hAnsi="Arial"/>
                <w:b/>
                <w:i/>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Ošetření komunikací</w:t>
            </w:r>
          </w:p>
        </w:tc>
        <w:tc>
          <w:tcPr>
            <w:tcW w:w="4184" w:type="dxa"/>
          </w:tcPr>
          <w:p w:rsidR="00A421C7" w:rsidRPr="00EA7F78" w:rsidRDefault="00020AB0" w:rsidP="00190097">
            <w:pPr>
              <w:rPr>
                <w:rFonts w:ascii="Arial" w:hAnsi="Arial"/>
                <w:color w:val="222222"/>
              </w:rPr>
            </w:pPr>
            <w:r>
              <w:rPr>
                <w:rFonts w:ascii="Arial" w:hAnsi="Arial"/>
                <w:color w:val="222222"/>
              </w:rPr>
              <w:t>Prosíme upřesněte.</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rPr>
            </w:pPr>
            <w:r>
              <w:rPr>
                <w:rFonts w:ascii="Arial" w:hAnsi="Arial"/>
                <w:b/>
                <w:i/>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Náprava spodní osy</w:t>
            </w:r>
          </w:p>
        </w:tc>
        <w:tc>
          <w:tcPr>
            <w:tcW w:w="4184" w:type="dxa"/>
          </w:tcPr>
          <w:p w:rsidR="00A421C7" w:rsidRPr="00EA7F78" w:rsidRDefault="00020AB0" w:rsidP="00190097">
            <w:pPr>
              <w:rPr>
                <w:rFonts w:ascii="Arial" w:hAnsi="Arial"/>
                <w:color w:val="222222"/>
              </w:rPr>
            </w:pPr>
            <w:r>
              <w:rPr>
                <w:rFonts w:ascii="Arial" w:hAnsi="Arial"/>
                <w:color w:val="222222"/>
              </w:rPr>
              <w:t>Konsolidace podloží?</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rPr>
            </w:pPr>
            <w:r>
              <w:rPr>
                <w:rFonts w:ascii="Arial" w:hAnsi="Arial"/>
                <w:b/>
                <w:i/>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Nový zářez pro 2 koleje – šířka 2 m</w:t>
            </w:r>
          </w:p>
        </w:tc>
        <w:tc>
          <w:tcPr>
            <w:tcW w:w="4184" w:type="dxa"/>
          </w:tcPr>
          <w:p w:rsidR="00A421C7" w:rsidRPr="00EA7F78" w:rsidRDefault="00A421C7" w:rsidP="00190097">
            <w:pPr>
              <w:rPr>
                <w:rFonts w:ascii="Arial" w:hAnsi="Arial"/>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rPr>
            </w:pPr>
            <w:r>
              <w:rPr>
                <w:rFonts w:ascii="Arial" w:hAnsi="Arial"/>
                <w:b/>
                <w:i/>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Nový zářez pro 2 koleje – šířka 4 m</w:t>
            </w:r>
          </w:p>
        </w:tc>
        <w:tc>
          <w:tcPr>
            <w:tcW w:w="4184" w:type="dxa"/>
          </w:tcPr>
          <w:p w:rsidR="00A421C7" w:rsidRPr="00EA7F78" w:rsidRDefault="00A421C7" w:rsidP="00190097">
            <w:pPr>
              <w:rPr>
                <w:rFonts w:ascii="Arial" w:hAnsi="Arial"/>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rPr>
            </w:pPr>
            <w:r>
              <w:rPr>
                <w:rFonts w:ascii="Arial" w:hAnsi="Arial"/>
                <w:b/>
                <w:i/>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Nový zářez pro 2 koleje – šířka 6 m</w:t>
            </w:r>
          </w:p>
        </w:tc>
        <w:tc>
          <w:tcPr>
            <w:tcW w:w="4184" w:type="dxa"/>
          </w:tcPr>
          <w:p w:rsidR="00A421C7" w:rsidRPr="00EA7F78" w:rsidRDefault="00A421C7" w:rsidP="00190097">
            <w:pPr>
              <w:rPr>
                <w:rFonts w:ascii="Arial" w:hAnsi="Arial"/>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rPr>
            </w:pPr>
            <w:r>
              <w:rPr>
                <w:rFonts w:ascii="Arial" w:hAnsi="Arial"/>
                <w:b/>
                <w:i/>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Nový zářez pro 2 koleje – šířka 8 m</w:t>
            </w:r>
          </w:p>
        </w:tc>
        <w:tc>
          <w:tcPr>
            <w:tcW w:w="4184" w:type="dxa"/>
          </w:tcPr>
          <w:p w:rsidR="00A421C7" w:rsidRPr="00EA7F78" w:rsidRDefault="00A421C7" w:rsidP="00190097">
            <w:pPr>
              <w:rPr>
                <w:rFonts w:ascii="Arial" w:hAnsi="Arial"/>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rPr>
            </w:pPr>
            <w:r>
              <w:rPr>
                <w:rFonts w:ascii="Arial" w:hAnsi="Arial"/>
                <w:b/>
                <w:i/>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Nový zářez pro 2 koleje – šířka 10 m</w:t>
            </w:r>
          </w:p>
        </w:tc>
        <w:tc>
          <w:tcPr>
            <w:tcW w:w="4184" w:type="dxa"/>
          </w:tcPr>
          <w:p w:rsidR="00A421C7" w:rsidRPr="00EA7F78" w:rsidRDefault="00A421C7" w:rsidP="00190097">
            <w:pPr>
              <w:rPr>
                <w:rFonts w:ascii="Arial" w:hAnsi="Arial"/>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rPr>
            </w:pPr>
            <w:r>
              <w:rPr>
                <w:rFonts w:ascii="Arial" w:hAnsi="Arial"/>
                <w:b/>
                <w:i/>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Nový zářez pro 2 koleje – šířka 12 m</w:t>
            </w:r>
          </w:p>
        </w:tc>
        <w:tc>
          <w:tcPr>
            <w:tcW w:w="4184" w:type="dxa"/>
          </w:tcPr>
          <w:p w:rsidR="00A421C7" w:rsidRPr="00EA7F78" w:rsidRDefault="00A421C7" w:rsidP="00190097">
            <w:pPr>
              <w:rPr>
                <w:rFonts w:ascii="Arial" w:hAnsi="Arial"/>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rPr>
            </w:pPr>
            <w:r>
              <w:rPr>
                <w:rFonts w:ascii="Arial" w:hAnsi="Arial"/>
                <w:b/>
                <w:i/>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Násep pro 2 koleje – šířka 2 m</w:t>
            </w:r>
          </w:p>
        </w:tc>
        <w:tc>
          <w:tcPr>
            <w:tcW w:w="4184" w:type="dxa"/>
          </w:tcPr>
          <w:p w:rsidR="00A421C7" w:rsidRPr="00EA7F78" w:rsidRDefault="00A421C7" w:rsidP="00190097">
            <w:pPr>
              <w:rPr>
                <w:rFonts w:ascii="Arial" w:hAnsi="Arial"/>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rPr>
            </w:pPr>
            <w:r>
              <w:rPr>
                <w:rFonts w:ascii="Arial" w:hAnsi="Arial"/>
                <w:b/>
                <w:i/>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Násep pro 2 koleje – šířka 4 m</w:t>
            </w:r>
          </w:p>
        </w:tc>
        <w:tc>
          <w:tcPr>
            <w:tcW w:w="4184" w:type="dxa"/>
          </w:tcPr>
          <w:p w:rsidR="00A421C7" w:rsidRPr="00EA7F78" w:rsidRDefault="00A421C7" w:rsidP="00190097">
            <w:pPr>
              <w:rPr>
                <w:rFonts w:ascii="Arial" w:hAnsi="Arial"/>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rPr>
            </w:pPr>
            <w:r>
              <w:rPr>
                <w:rFonts w:ascii="Arial" w:hAnsi="Arial"/>
                <w:b/>
                <w:i/>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Násep pro 2 koleje – šířka 6 m</w:t>
            </w:r>
          </w:p>
        </w:tc>
        <w:tc>
          <w:tcPr>
            <w:tcW w:w="4184" w:type="dxa"/>
          </w:tcPr>
          <w:p w:rsidR="00A421C7" w:rsidRPr="00EA7F78" w:rsidRDefault="00A421C7" w:rsidP="00190097">
            <w:pPr>
              <w:rPr>
                <w:rFonts w:ascii="Arial" w:hAnsi="Arial"/>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rPr>
            </w:pPr>
            <w:r>
              <w:rPr>
                <w:rFonts w:ascii="Arial" w:hAnsi="Arial"/>
                <w:b/>
                <w:i/>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Násep pro 2 koleje – šířka 8 m</w:t>
            </w:r>
          </w:p>
        </w:tc>
        <w:tc>
          <w:tcPr>
            <w:tcW w:w="4184" w:type="dxa"/>
          </w:tcPr>
          <w:p w:rsidR="00A421C7" w:rsidRPr="00EA7F78" w:rsidRDefault="00A421C7" w:rsidP="00190097">
            <w:pPr>
              <w:rPr>
                <w:rFonts w:ascii="Arial" w:hAnsi="Arial"/>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rPr>
            </w:pPr>
            <w:r>
              <w:rPr>
                <w:rFonts w:ascii="Arial" w:hAnsi="Arial"/>
                <w:b/>
                <w:i/>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Násep pro 2 koleje – šířka 10 m</w:t>
            </w:r>
          </w:p>
        </w:tc>
        <w:tc>
          <w:tcPr>
            <w:tcW w:w="4184" w:type="dxa"/>
          </w:tcPr>
          <w:p w:rsidR="00A421C7" w:rsidRPr="00EA7F78" w:rsidRDefault="00A421C7" w:rsidP="00190097">
            <w:pPr>
              <w:rPr>
                <w:rFonts w:ascii="Arial" w:hAnsi="Arial"/>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rPr>
            </w:pPr>
            <w:r>
              <w:rPr>
                <w:rFonts w:ascii="Arial" w:hAnsi="Arial"/>
                <w:b/>
                <w:i/>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Násep pro 2 koleje – šířka 12 m</w:t>
            </w:r>
          </w:p>
        </w:tc>
        <w:tc>
          <w:tcPr>
            <w:tcW w:w="4184" w:type="dxa"/>
          </w:tcPr>
          <w:p w:rsidR="00A421C7" w:rsidRPr="00EA7F78" w:rsidRDefault="00A421C7" w:rsidP="00190097">
            <w:pPr>
              <w:rPr>
                <w:rFonts w:ascii="Arial" w:hAnsi="Arial"/>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rPr>
            </w:pPr>
            <w:r>
              <w:rPr>
                <w:rFonts w:ascii="Arial" w:hAnsi="Arial"/>
                <w:b/>
                <w:i/>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Spodek nového tělesa pro 1 kolej – šířka 2 m</w:t>
            </w:r>
          </w:p>
        </w:tc>
        <w:tc>
          <w:tcPr>
            <w:tcW w:w="4184" w:type="dxa"/>
          </w:tcPr>
          <w:p w:rsidR="00A421C7" w:rsidRPr="00EA7F78" w:rsidRDefault="00020AB0" w:rsidP="00190097">
            <w:pPr>
              <w:rPr>
                <w:rFonts w:ascii="Arial" w:hAnsi="Arial"/>
                <w:color w:val="222222"/>
              </w:rPr>
            </w:pPr>
            <w:r>
              <w:rPr>
                <w:rFonts w:ascii="Arial" w:hAnsi="Arial"/>
                <w:color w:val="222222"/>
              </w:rPr>
              <w:t>O jakou činnost zde jde?</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rPr>
            </w:pPr>
            <w:r>
              <w:rPr>
                <w:rFonts w:ascii="Arial" w:hAnsi="Arial"/>
                <w:b/>
                <w:i/>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Spodek nového tělesa pro 1 kolej – šířka 4 m</w:t>
            </w:r>
          </w:p>
        </w:tc>
        <w:tc>
          <w:tcPr>
            <w:tcW w:w="4184" w:type="dxa"/>
          </w:tcPr>
          <w:p w:rsidR="00A421C7" w:rsidRPr="00EA7F78" w:rsidRDefault="00020AB0" w:rsidP="00190097">
            <w:pPr>
              <w:rPr>
                <w:rFonts w:ascii="Arial" w:hAnsi="Arial"/>
              </w:rPr>
            </w:pPr>
            <w:r>
              <w:rPr>
                <w:rFonts w:ascii="Arial" w:hAnsi="Arial"/>
                <w:color w:val="222222"/>
              </w:rPr>
              <w:t>O jakou činnost zde jde?</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rPr>
            </w:pPr>
            <w:r>
              <w:rPr>
                <w:rFonts w:ascii="Arial" w:hAnsi="Arial"/>
                <w:b/>
                <w:i/>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Spodek nového tělesa pro 1 kolej – šířka 6 m</w:t>
            </w:r>
          </w:p>
        </w:tc>
        <w:tc>
          <w:tcPr>
            <w:tcW w:w="4184" w:type="dxa"/>
          </w:tcPr>
          <w:p w:rsidR="00A421C7" w:rsidRPr="00EA7F78" w:rsidRDefault="00020AB0" w:rsidP="00190097">
            <w:pPr>
              <w:rPr>
                <w:rFonts w:ascii="Arial" w:hAnsi="Arial"/>
              </w:rPr>
            </w:pPr>
            <w:r>
              <w:rPr>
                <w:rFonts w:ascii="Arial" w:hAnsi="Arial"/>
                <w:color w:val="222222"/>
              </w:rPr>
              <w:t>O jakou činnost zde jde?</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rPr>
            </w:pPr>
            <w:r>
              <w:rPr>
                <w:rFonts w:ascii="Arial" w:hAnsi="Arial"/>
                <w:b/>
                <w:i/>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Spodek nového tělesa pro 1 kolej – šířka 8 m</w:t>
            </w:r>
          </w:p>
        </w:tc>
        <w:tc>
          <w:tcPr>
            <w:tcW w:w="4184" w:type="dxa"/>
          </w:tcPr>
          <w:p w:rsidR="00A421C7" w:rsidRPr="00EA7F78" w:rsidRDefault="00020AB0" w:rsidP="00190097">
            <w:pPr>
              <w:rPr>
                <w:rFonts w:ascii="Arial" w:hAnsi="Arial"/>
              </w:rPr>
            </w:pPr>
            <w:r>
              <w:rPr>
                <w:rFonts w:ascii="Arial" w:hAnsi="Arial"/>
                <w:color w:val="222222"/>
              </w:rPr>
              <w:t>O jakou činnost zde jde?</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rPr>
            </w:pPr>
            <w:r>
              <w:rPr>
                <w:rFonts w:ascii="Arial" w:hAnsi="Arial"/>
                <w:b/>
                <w:i/>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Spodek – zdvojkolejnění 2 m</w:t>
            </w:r>
          </w:p>
        </w:tc>
        <w:tc>
          <w:tcPr>
            <w:tcW w:w="4184" w:type="dxa"/>
          </w:tcPr>
          <w:p w:rsidR="00A421C7" w:rsidRPr="00EA7F78" w:rsidRDefault="00020AB0" w:rsidP="00190097">
            <w:pPr>
              <w:rPr>
                <w:rFonts w:ascii="Arial" w:hAnsi="Arial"/>
              </w:rPr>
            </w:pPr>
            <w:r>
              <w:rPr>
                <w:rFonts w:ascii="Arial" w:hAnsi="Arial"/>
                <w:color w:val="222222"/>
              </w:rPr>
              <w:t>O jakou činnost zde jde?</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rPr>
            </w:pPr>
            <w:r>
              <w:rPr>
                <w:rFonts w:ascii="Arial" w:hAnsi="Arial"/>
                <w:b/>
                <w:i/>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Spodek – zdvojkolejnění 4 m</w:t>
            </w:r>
          </w:p>
        </w:tc>
        <w:tc>
          <w:tcPr>
            <w:tcW w:w="4184" w:type="dxa"/>
          </w:tcPr>
          <w:p w:rsidR="00A421C7" w:rsidRPr="00EA7F78" w:rsidRDefault="00020AB0" w:rsidP="00190097">
            <w:pPr>
              <w:rPr>
                <w:rFonts w:ascii="Arial" w:hAnsi="Arial"/>
              </w:rPr>
            </w:pPr>
            <w:r>
              <w:rPr>
                <w:rFonts w:ascii="Arial" w:hAnsi="Arial"/>
                <w:color w:val="222222"/>
              </w:rPr>
              <w:t>O jakou činnost zde jde?</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rPr>
            </w:pPr>
            <w:r>
              <w:rPr>
                <w:rFonts w:ascii="Arial" w:hAnsi="Arial"/>
                <w:b/>
                <w:i/>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Spodek – zdvojkolejnění 6 m</w:t>
            </w:r>
          </w:p>
        </w:tc>
        <w:tc>
          <w:tcPr>
            <w:tcW w:w="4184" w:type="dxa"/>
          </w:tcPr>
          <w:p w:rsidR="00A421C7" w:rsidRPr="00EA7F78" w:rsidRDefault="00020AB0" w:rsidP="00190097">
            <w:pPr>
              <w:rPr>
                <w:rFonts w:ascii="Arial" w:hAnsi="Arial"/>
              </w:rPr>
            </w:pPr>
            <w:r>
              <w:rPr>
                <w:rFonts w:ascii="Arial" w:hAnsi="Arial"/>
                <w:color w:val="222222"/>
              </w:rPr>
              <w:t>O jakou činnost zde jde?</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rPr>
            </w:pPr>
            <w:r>
              <w:rPr>
                <w:rFonts w:ascii="Arial" w:hAnsi="Arial"/>
                <w:b/>
                <w:i/>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Spodek – zdvojkolejnění 8 m</w:t>
            </w:r>
          </w:p>
        </w:tc>
        <w:tc>
          <w:tcPr>
            <w:tcW w:w="4184" w:type="dxa"/>
          </w:tcPr>
          <w:p w:rsidR="00A421C7" w:rsidRPr="00EA7F78" w:rsidRDefault="00020AB0" w:rsidP="00190097">
            <w:pPr>
              <w:rPr>
                <w:rFonts w:ascii="Arial" w:hAnsi="Arial"/>
              </w:rPr>
            </w:pPr>
            <w:r>
              <w:rPr>
                <w:rFonts w:ascii="Arial" w:hAnsi="Arial"/>
                <w:color w:val="222222"/>
              </w:rPr>
              <w:t>O jakou činnost zde jde?</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rPr>
            </w:pPr>
            <w:r>
              <w:rPr>
                <w:rFonts w:ascii="Arial" w:hAnsi="Arial"/>
                <w:b/>
                <w:i/>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Spodek – zdvojkolejnění 10 m</w:t>
            </w:r>
          </w:p>
        </w:tc>
        <w:tc>
          <w:tcPr>
            <w:tcW w:w="4184" w:type="dxa"/>
          </w:tcPr>
          <w:p w:rsidR="00A421C7" w:rsidRPr="00EA7F78" w:rsidRDefault="00020AB0" w:rsidP="00190097">
            <w:pPr>
              <w:rPr>
                <w:rFonts w:ascii="Arial" w:hAnsi="Arial"/>
              </w:rPr>
            </w:pPr>
            <w:r>
              <w:rPr>
                <w:rFonts w:ascii="Arial" w:hAnsi="Arial"/>
                <w:color w:val="222222"/>
              </w:rPr>
              <w:t>O jakou činnost zde jde?</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rPr>
            </w:pPr>
            <w:r>
              <w:rPr>
                <w:rFonts w:ascii="Arial" w:hAnsi="Arial"/>
                <w:b/>
                <w:i/>
              </w:rPr>
              <w:t> </w:t>
            </w:r>
          </w:p>
        </w:tc>
        <w:tc>
          <w:tcPr>
            <w:tcW w:w="4184" w:type="dxa"/>
            <w:shd w:val="clear" w:color="auto" w:fill="auto"/>
            <w:noWrap/>
            <w:vAlign w:val="bottom"/>
            <w:hideMark/>
          </w:tcPr>
          <w:p w:rsidR="00A421C7" w:rsidRPr="00EA7F78" w:rsidRDefault="00020AB0" w:rsidP="00190097">
            <w:pPr>
              <w:rPr>
                <w:rFonts w:ascii="Arial" w:hAnsi="Arial"/>
                <w:b/>
                <w:bCs/>
                <w:color w:val="222222"/>
              </w:rPr>
            </w:pPr>
            <w:r>
              <w:rPr>
                <w:rFonts w:ascii="Arial" w:hAnsi="Arial"/>
                <w:b/>
                <w:color w:val="222222"/>
              </w:rPr>
              <w:t>Mezisoučet nákladů na zemní práce</w:t>
            </w:r>
          </w:p>
        </w:tc>
        <w:tc>
          <w:tcPr>
            <w:tcW w:w="4184" w:type="dxa"/>
          </w:tcPr>
          <w:p w:rsidR="00A421C7" w:rsidRPr="00EA7F78" w:rsidRDefault="00A421C7" w:rsidP="00190097">
            <w:pPr>
              <w:rPr>
                <w:rFonts w:ascii="Arial" w:hAnsi="Arial"/>
                <w:b/>
                <w:bCs/>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rPr>
            </w:pPr>
            <w:r>
              <w:rPr>
                <w:rFonts w:ascii="Arial" w:hAnsi="Arial"/>
                <w:b/>
                <w:i/>
              </w:rPr>
              <w:t>1b</w:t>
            </w:r>
          </w:p>
        </w:tc>
        <w:tc>
          <w:tcPr>
            <w:tcW w:w="4184" w:type="dxa"/>
            <w:shd w:val="clear" w:color="auto" w:fill="auto"/>
            <w:noWrap/>
            <w:vAlign w:val="bottom"/>
            <w:hideMark/>
          </w:tcPr>
          <w:p w:rsidR="00A421C7" w:rsidRPr="00EA7F78" w:rsidRDefault="00020AB0" w:rsidP="00190097">
            <w:pPr>
              <w:rPr>
                <w:rFonts w:ascii="Arial" w:hAnsi="Arial"/>
                <w:b/>
                <w:bCs/>
                <w:color w:val="222222"/>
              </w:rPr>
            </w:pPr>
            <w:r>
              <w:rPr>
                <w:rFonts w:ascii="Arial" w:hAnsi="Arial"/>
                <w:b/>
                <w:color w:val="222222"/>
              </w:rPr>
              <w:t>Kolejivo</w:t>
            </w:r>
          </w:p>
        </w:tc>
        <w:tc>
          <w:tcPr>
            <w:tcW w:w="4184" w:type="dxa"/>
          </w:tcPr>
          <w:p w:rsidR="00A421C7" w:rsidRPr="00EA7F78" w:rsidRDefault="00A421C7" w:rsidP="00190097">
            <w:pPr>
              <w:rPr>
                <w:rFonts w:ascii="Arial" w:hAnsi="Arial"/>
                <w:b/>
                <w:bCs/>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rPr>
            </w:pPr>
            <w:r>
              <w:rPr>
                <w:rFonts w:ascii="Arial" w:hAnsi="Arial"/>
                <w:b/>
                <w:i/>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 xml:space="preserve">Pokládání svršku – UIC60 </w:t>
            </w:r>
          </w:p>
        </w:tc>
        <w:tc>
          <w:tcPr>
            <w:tcW w:w="4184" w:type="dxa"/>
          </w:tcPr>
          <w:p w:rsidR="00A421C7" w:rsidRPr="00EA7F78" w:rsidRDefault="00020AB0" w:rsidP="00190097">
            <w:pPr>
              <w:rPr>
                <w:rFonts w:ascii="Arial" w:hAnsi="Arial"/>
                <w:color w:val="222222"/>
              </w:rPr>
            </w:pPr>
            <w:r>
              <w:rPr>
                <w:rFonts w:ascii="Arial" w:hAnsi="Arial"/>
                <w:color w:val="222222"/>
              </w:rPr>
              <w:t>= koleje UIC 60 se zaštěrkováním</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rPr>
            </w:pPr>
            <w:r>
              <w:rPr>
                <w:rFonts w:ascii="Arial" w:hAnsi="Arial"/>
                <w:b/>
                <w:i/>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 xml:space="preserve">Pokládání svršku – S49 </w:t>
            </w:r>
          </w:p>
        </w:tc>
        <w:tc>
          <w:tcPr>
            <w:tcW w:w="4184" w:type="dxa"/>
          </w:tcPr>
          <w:p w:rsidR="00A421C7" w:rsidRPr="00EA7F78" w:rsidRDefault="00020AB0" w:rsidP="00190097">
            <w:pPr>
              <w:rPr>
                <w:rFonts w:ascii="Arial" w:hAnsi="Arial"/>
                <w:color w:val="222222"/>
              </w:rPr>
            </w:pPr>
            <w:r>
              <w:rPr>
                <w:rFonts w:ascii="Arial" w:hAnsi="Arial"/>
                <w:color w:val="222222"/>
              </w:rPr>
              <w:t>= koleje S49 se zaštěrkováním</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rPr>
            </w:pPr>
            <w:r>
              <w:rPr>
                <w:rFonts w:ascii="Arial" w:hAnsi="Arial"/>
                <w:b/>
                <w:i/>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Odstranění svrchního kolejového lože a štěrkové vrstvy</w:t>
            </w:r>
          </w:p>
        </w:tc>
        <w:tc>
          <w:tcPr>
            <w:tcW w:w="4184" w:type="dxa"/>
          </w:tcPr>
          <w:p w:rsidR="00A421C7" w:rsidRPr="00EA7F78" w:rsidRDefault="00A421C7" w:rsidP="00190097">
            <w:pPr>
              <w:rPr>
                <w:rFonts w:ascii="Arial" w:hAnsi="Arial"/>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rPr>
            </w:pPr>
            <w:r>
              <w:rPr>
                <w:rFonts w:ascii="Arial" w:hAnsi="Arial"/>
                <w:b/>
                <w:i/>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Výhybky r = 190</w:t>
            </w:r>
          </w:p>
        </w:tc>
        <w:tc>
          <w:tcPr>
            <w:tcW w:w="4184" w:type="dxa"/>
          </w:tcPr>
          <w:p w:rsidR="00A421C7" w:rsidRPr="00EA7F78" w:rsidRDefault="00A421C7" w:rsidP="00190097">
            <w:pPr>
              <w:rPr>
                <w:rFonts w:ascii="Arial" w:hAnsi="Arial"/>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rPr>
            </w:pPr>
            <w:r>
              <w:rPr>
                <w:rFonts w:ascii="Arial" w:hAnsi="Arial"/>
                <w:b/>
                <w:i/>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Výhybky r = 300</w:t>
            </w:r>
          </w:p>
        </w:tc>
        <w:tc>
          <w:tcPr>
            <w:tcW w:w="4184" w:type="dxa"/>
          </w:tcPr>
          <w:p w:rsidR="00A421C7" w:rsidRPr="00EA7F78" w:rsidRDefault="00A421C7" w:rsidP="00190097">
            <w:pPr>
              <w:rPr>
                <w:rFonts w:ascii="Arial" w:hAnsi="Arial"/>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rPr>
            </w:pPr>
            <w:r>
              <w:rPr>
                <w:rFonts w:ascii="Arial" w:hAnsi="Arial"/>
                <w:b/>
                <w:i/>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Výhybky r = 500</w:t>
            </w:r>
          </w:p>
        </w:tc>
        <w:tc>
          <w:tcPr>
            <w:tcW w:w="4184" w:type="dxa"/>
          </w:tcPr>
          <w:p w:rsidR="00A421C7" w:rsidRPr="00EA7F78" w:rsidRDefault="00A421C7" w:rsidP="00190097">
            <w:pPr>
              <w:rPr>
                <w:rFonts w:ascii="Arial" w:hAnsi="Arial"/>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rPr>
            </w:pPr>
            <w:r>
              <w:rPr>
                <w:rFonts w:ascii="Arial" w:hAnsi="Arial"/>
                <w:b/>
                <w:i/>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Výhybky r = 760</w:t>
            </w:r>
          </w:p>
        </w:tc>
        <w:tc>
          <w:tcPr>
            <w:tcW w:w="4184" w:type="dxa"/>
          </w:tcPr>
          <w:p w:rsidR="00A421C7" w:rsidRPr="00EA7F78" w:rsidRDefault="00A421C7" w:rsidP="00190097">
            <w:pPr>
              <w:rPr>
                <w:rFonts w:ascii="Arial" w:hAnsi="Arial"/>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rPr>
            </w:pPr>
            <w:r>
              <w:rPr>
                <w:rFonts w:ascii="Arial" w:hAnsi="Arial"/>
                <w:b/>
                <w:i/>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Výhybky r = 1200</w:t>
            </w:r>
          </w:p>
        </w:tc>
        <w:tc>
          <w:tcPr>
            <w:tcW w:w="4184" w:type="dxa"/>
          </w:tcPr>
          <w:p w:rsidR="00A421C7" w:rsidRPr="00EA7F78" w:rsidRDefault="00A421C7" w:rsidP="00190097">
            <w:pPr>
              <w:rPr>
                <w:rFonts w:ascii="Arial" w:hAnsi="Arial"/>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rPr>
            </w:pPr>
            <w:r>
              <w:rPr>
                <w:rFonts w:ascii="Arial" w:hAnsi="Arial"/>
                <w:b/>
                <w:i/>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Výhybky r = 500 PHS ?</w:t>
            </w:r>
          </w:p>
        </w:tc>
        <w:tc>
          <w:tcPr>
            <w:tcW w:w="4184" w:type="dxa"/>
          </w:tcPr>
          <w:p w:rsidR="00A421C7" w:rsidRPr="00EA7F78" w:rsidRDefault="00020AB0" w:rsidP="00190097">
            <w:pPr>
              <w:rPr>
                <w:rFonts w:ascii="Arial" w:hAnsi="Arial"/>
                <w:color w:val="222222"/>
              </w:rPr>
            </w:pPr>
            <w:r>
              <w:rPr>
                <w:rFonts w:ascii="Arial" w:hAnsi="Arial"/>
                <w:color w:val="222222"/>
              </w:rPr>
              <w:t>Co znamená PHS?</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rPr>
            </w:pPr>
            <w:r>
              <w:rPr>
                <w:rFonts w:ascii="Arial" w:hAnsi="Arial"/>
                <w:b/>
                <w:i/>
              </w:rPr>
              <w:lastRenderedPageBreak/>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Výhybky r = 760 PHS ?</w:t>
            </w:r>
          </w:p>
        </w:tc>
        <w:tc>
          <w:tcPr>
            <w:tcW w:w="4184" w:type="dxa"/>
          </w:tcPr>
          <w:p w:rsidR="00A421C7" w:rsidRPr="00EA7F78" w:rsidRDefault="00A421C7" w:rsidP="00190097">
            <w:pPr>
              <w:rPr>
                <w:rFonts w:ascii="Arial" w:hAnsi="Arial"/>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rPr>
            </w:pPr>
            <w:r>
              <w:rPr>
                <w:rFonts w:ascii="Arial" w:hAnsi="Arial"/>
                <w:b/>
                <w:i/>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Výhybky r = 1200 PHS ?</w:t>
            </w:r>
          </w:p>
        </w:tc>
        <w:tc>
          <w:tcPr>
            <w:tcW w:w="4184" w:type="dxa"/>
          </w:tcPr>
          <w:p w:rsidR="00A421C7" w:rsidRPr="00EA7F78" w:rsidRDefault="00A421C7" w:rsidP="00190097">
            <w:pPr>
              <w:rPr>
                <w:rFonts w:ascii="Arial" w:hAnsi="Arial"/>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rPr>
            </w:pPr>
            <w:r>
              <w:rPr>
                <w:rFonts w:ascii="Arial" w:hAnsi="Arial"/>
                <w:b/>
                <w:i/>
              </w:rPr>
              <w:t> </w:t>
            </w:r>
          </w:p>
        </w:tc>
        <w:tc>
          <w:tcPr>
            <w:tcW w:w="4184" w:type="dxa"/>
            <w:shd w:val="clear" w:color="auto" w:fill="auto"/>
            <w:noWrap/>
            <w:vAlign w:val="bottom"/>
            <w:hideMark/>
          </w:tcPr>
          <w:p w:rsidR="00A421C7" w:rsidRPr="00EA7F78" w:rsidRDefault="00020AB0" w:rsidP="00190097">
            <w:pPr>
              <w:rPr>
                <w:rFonts w:ascii="Arial" w:hAnsi="Arial"/>
                <w:b/>
                <w:bCs/>
                <w:color w:val="222222"/>
              </w:rPr>
            </w:pPr>
            <w:r>
              <w:rPr>
                <w:rFonts w:ascii="Arial" w:hAnsi="Arial"/>
                <w:b/>
                <w:color w:val="222222"/>
              </w:rPr>
              <w:t>Mezisoučet nákladů na koleje</w:t>
            </w:r>
          </w:p>
        </w:tc>
        <w:tc>
          <w:tcPr>
            <w:tcW w:w="4184" w:type="dxa"/>
          </w:tcPr>
          <w:p w:rsidR="00A421C7" w:rsidRPr="00EA7F78" w:rsidRDefault="00A421C7" w:rsidP="00190097">
            <w:pPr>
              <w:rPr>
                <w:rFonts w:ascii="Arial" w:hAnsi="Arial"/>
                <w:b/>
                <w:bCs/>
                <w:color w:val="222222"/>
              </w:rPr>
            </w:pPr>
          </w:p>
        </w:tc>
      </w:tr>
    </w:tbl>
    <w:p w:rsidR="00EC7AC9" w:rsidRDefault="00EC7AC9">
      <w:r>
        <w:br w:type="page"/>
      </w:r>
    </w:p>
    <w:tbl>
      <w:tblPr>
        <w:tblW w:w="8869" w:type="dxa"/>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1"/>
        <w:gridCol w:w="4184"/>
        <w:gridCol w:w="4184"/>
      </w:tblGrid>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rPr>
            </w:pPr>
            <w:r>
              <w:rPr>
                <w:rFonts w:ascii="Arial" w:hAnsi="Arial"/>
                <w:b/>
                <w:i/>
              </w:rPr>
              <w:lastRenderedPageBreak/>
              <w:t>1c</w:t>
            </w:r>
          </w:p>
        </w:tc>
        <w:tc>
          <w:tcPr>
            <w:tcW w:w="4184" w:type="dxa"/>
            <w:shd w:val="clear" w:color="auto" w:fill="auto"/>
            <w:noWrap/>
            <w:vAlign w:val="bottom"/>
            <w:hideMark/>
          </w:tcPr>
          <w:p w:rsidR="00A421C7" w:rsidRPr="00EA7F78" w:rsidRDefault="00020AB0" w:rsidP="00190097">
            <w:pPr>
              <w:rPr>
                <w:rFonts w:ascii="Arial" w:hAnsi="Arial"/>
                <w:b/>
                <w:bCs/>
              </w:rPr>
            </w:pPr>
            <w:r>
              <w:rPr>
                <w:rFonts w:ascii="Arial" w:hAnsi="Arial"/>
                <w:b/>
              </w:rPr>
              <w:t>Kolejivo pro vysokorychlostní trať (VRT)</w:t>
            </w:r>
          </w:p>
        </w:tc>
        <w:tc>
          <w:tcPr>
            <w:tcW w:w="4184" w:type="dxa"/>
          </w:tcPr>
          <w:p w:rsidR="00A421C7" w:rsidRPr="00EA7F78" w:rsidRDefault="00A421C7" w:rsidP="00190097">
            <w:pPr>
              <w:rPr>
                <w:rFonts w:ascii="Arial" w:hAnsi="Arial"/>
                <w:b/>
                <w:bCs/>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Kolejivo UIC60 s betonovými pražci (1 kolej)</w:t>
            </w:r>
          </w:p>
        </w:tc>
        <w:tc>
          <w:tcPr>
            <w:tcW w:w="4184" w:type="dxa"/>
          </w:tcPr>
          <w:p w:rsidR="00A421C7" w:rsidRPr="00EA7F78" w:rsidRDefault="00A421C7" w:rsidP="00190097">
            <w:pPr>
              <w:rPr>
                <w:rFonts w:ascii="Arial" w:hAnsi="Arial"/>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Kolejivo UIC60 s betonovými pražci (2 koleje)</w:t>
            </w:r>
          </w:p>
        </w:tc>
        <w:tc>
          <w:tcPr>
            <w:tcW w:w="4184" w:type="dxa"/>
          </w:tcPr>
          <w:p w:rsidR="00A421C7" w:rsidRPr="00EA7F78" w:rsidRDefault="00A421C7" w:rsidP="00190097">
            <w:pPr>
              <w:rPr>
                <w:rFonts w:ascii="Arial" w:hAnsi="Arial"/>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Kolejivo – výhybka V160 PHS</w:t>
            </w:r>
          </w:p>
        </w:tc>
        <w:tc>
          <w:tcPr>
            <w:tcW w:w="4184" w:type="dxa"/>
          </w:tcPr>
          <w:p w:rsidR="00A421C7" w:rsidRPr="00EA7F78" w:rsidRDefault="00A421C7" w:rsidP="00190097">
            <w:pPr>
              <w:rPr>
                <w:rFonts w:ascii="Arial" w:hAnsi="Arial"/>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Kolejivo – výhybka V100 PHS</w:t>
            </w:r>
          </w:p>
        </w:tc>
        <w:tc>
          <w:tcPr>
            <w:tcW w:w="4184" w:type="dxa"/>
          </w:tcPr>
          <w:p w:rsidR="00A421C7" w:rsidRPr="00EA7F78" w:rsidRDefault="00A421C7" w:rsidP="00190097">
            <w:pPr>
              <w:rPr>
                <w:rFonts w:ascii="Arial" w:hAnsi="Arial"/>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Kolejivo – výhybka V50</w:t>
            </w:r>
          </w:p>
        </w:tc>
        <w:tc>
          <w:tcPr>
            <w:tcW w:w="4184" w:type="dxa"/>
          </w:tcPr>
          <w:p w:rsidR="00A421C7" w:rsidRPr="00EA7F78" w:rsidRDefault="00020AB0" w:rsidP="00190097">
            <w:pPr>
              <w:rPr>
                <w:rFonts w:ascii="Arial" w:hAnsi="Arial"/>
                <w:color w:val="222222"/>
              </w:rPr>
            </w:pPr>
            <w:r>
              <w:rPr>
                <w:rFonts w:ascii="Arial" w:hAnsi="Arial"/>
                <w:color w:val="222222"/>
              </w:rPr>
              <w:t>Co znamená V50</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 xml:space="preserve">Kolejivo – zarážedlo </w:t>
            </w:r>
          </w:p>
        </w:tc>
        <w:tc>
          <w:tcPr>
            <w:tcW w:w="4184" w:type="dxa"/>
          </w:tcPr>
          <w:p w:rsidR="00A421C7" w:rsidRPr="00EA7F78" w:rsidRDefault="00020AB0" w:rsidP="00190097">
            <w:pPr>
              <w:rPr>
                <w:rFonts w:ascii="Arial" w:hAnsi="Arial"/>
                <w:color w:val="222222"/>
              </w:rPr>
            </w:pPr>
            <w:r>
              <w:rPr>
                <w:rFonts w:ascii="Arial" w:hAnsi="Arial"/>
                <w:color w:val="222222"/>
              </w:rPr>
              <w:t>Zarážedlo? (v angl. dokumentu nebylo "zarážedlo přeloženo" – pozn. překl.)</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Spodek – kční [sic] vrstva</w:t>
            </w:r>
          </w:p>
        </w:tc>
        <w:tc>
          <w:tcPr>
            <w:tcW w:w="4184" w:type="dxa"/>
          </w:tcPr>
          <w:p w:rsidR="00A421C7" w:rsidRPr="00EA7F78" w:rsidRDefault="00020AB0" w:rsidP="00190097">
            <w:pPr>
              <w:rPr>
                <w:rFonts w:ascii="Arial" w:hAnsi="Arial"/>
                <w:color w:val="222222"/>
              </w:rPr>
            </w:pPr>
            <w:r>
              <w:rPr>
                <w:rFonts w:ascii="Arial" w:hAnsi="Arial"/>
                <w:color w:val="222222"/>
              </w:rPr>
              <w:t>kční [sic] vrstva?</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Spodek – odvodnění (drenáž)</w:t>
            </w:r>
          </w:p>
        </w:tc>
        <w:tc>
          <w:tcPr>
            <w:tcW w:w="4184" w:type="dxa"/>
          </w:tcPr>
          <w:p w:rsidR="00A421C7" w:rsidRPr="00EA7F78" w:rsidRDefault="00A421C7" w:rsidP="00190097">
            <w:pPr>
              <w:rPr>
                <w:rFonts w:ascii="Arial" w:hAnsi="Arial"/>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Spodek – výkopy a uskladnění</w:t>
            </w:r>
          </w:p>
        </w:tc>
        <w:tc>
          <w:tcPr>
            <w:tcW w:w="4184" w:type="dxa"/>
          </w:tcPr>
          <w:p w:rsidR="00A421C7" w:rsidRPr="00EA7F78" w:rsidRDefault="00020AB0" w:rsidP="00190097">
            <w:pPr>
              <w:rPr>
                <w:rFonts w:ascii="Arial" w:hAnsi="Arial"/>
                <w:color w:val="222222"/>
              </w:rPr>
            </w:pPr>
            <w:r>
              <w:rPr>
                <w:rFonts w:ascii="Arial" w:hAnsi="Arial"/>
                <w:color w:val="222222"/>
              </w:rPr>
              <w:t>= přeprava a uložení?</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Svršek – položení</w:t>
            </w:r>
          </w:p>
        </w:tc>
        <w:tc>
          <w:tcPr>
            <w:tcW w:w="4184" w:type="dxa"/>
          </w:tcPr>
          <w:p w:rsidR="00A421C7" w:rsidRPr="00EA7F78" w:rsidRDefault="00A421C7" w:rsidP="00190097">
            <w:pPr>
              <w:rPr>
                <w:rFonts w:ascii="Arial" w:hAnsi="Arial"/>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b/>
                <w:bCs/>
                <w:color w:val="222222"/>
              </w:rPr>
            </w:pPr>
            <w:r>
              <w:rPr>
                <w:rFonts w:ascii="Arial" w:hAnsi="Arial"/>
                <w:b/>
                <w:color w:val="222222"/>
              </w:rPr>
              <w:t>Mezisoučet nákladů na kolejivo pro VRT</w:t>
            </w:r>
          </w:p>
        </w:tc>
        <w:tc>
          <w:tcPr>
            <w:tcW w:w="4184" w:type="dxa"/>
          </w:tcPr>
          <w:p w:rsidR="00A421C7" w:rsidRPr="00EA7F78" w:rsidRDefault="00A421C7" w:rsidP="00190097">
            <w:pPr>
              <w:rPr>
                <w:rFonts w:ascii="Arial" w:hAnsi="Arial"/>
                <w:b/>
                <w:bCs/>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rPr>
            </w:pPr>
            <w:r>
              <w:rPr>
                <w:rFonts w:ascii="Arial" w:hAnsi="Arial"/>
                <w:b/>
                <w:i/>
              </w:rPr>
              <w:t>2</w:t>
            </w:r>
          </w:p>
        </w:tc>
        <w:tc>
          <w:tcPr>
            <w:tcW w:w="4184" w:type="dxa"/>
            <w:shd w:val="clear" w:color="auto" w:fill="auto"/>
            <w:noWrap/>
            <w:vAlign w:val="bottom"/>
            <w:hideMark/>
          </w:tcPr>
          <w:p w:rsidR="00A421C7" w:rsidRPr="00EA7F78" w:rsidRDefault="00020AB0" w:rsidP="00190097">
            <w:pPr>
              <w:rPr>
                <w:rFonts w:ascii="Arial" w:hAnsi="Arial"/>
                <w:b/>
                <w:bCs/>
                <w:color w:val="222222"/>
              </w:rPr>
            </w:pPr>
            <w:r>
              <w:rPr>
                <w:rFonts w:ascii="Arial" w:hAnsi="Arial"/>
                <w:b/>
                <w:color w:val="222222"/>
              </w:rPr>
              <w:t>Mosty, inženýrské stavby</w:t>
            </w:r>
          </w:p>
        </w:tc>
        <w:tc>
          <w:tcPr>
            <w:tcW w:w="4184" w:type="dxa"/>
          </w:tcPr>
          <w:p w:rsidR="00A421C7" w:rsidRPr="00EA7F78" w:rsidRDefault="00A421C7" w:rsidP="00190097">
            <w:pPr>
              <w:rPr>
                <w:rFonts w:ascii="Arial" w:hAnsi="Arial"/>
                <w:b/>
                <w:bCs/>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Rekonstrukce mostů</w:t>
            </w:r>
          </w:p>
        </w:tc>
        <w:tc>
          <w:tcPr>
            <w:tcW w:w="4184" w:type="dxa"/>
          </w:tcPr>
          <w:p w:rsidR="00A421C7" w:rsidRPr="00EA7F78" w:rsidRDefault="00A421C7" w:rsidP="00190097">
            <w:pPr>
              <w:rPr>
                <w:rFonts w:ascii="Arial" w:hAnsi="Arial"/>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Renovace mostů</w:t>
            </w:r>
          </w:p>
        </w:tc>
        <w:tc>
          <w:tcPr>
            <w:tcW w:w="4184" w:type="dxa"/>
          </w:tcPr>
          <w:p w:rsidR="00A421C7" w:rsidRPr="00EA7F78" w:rsidRDefault="00A421C7" w:rsidP="00190097">
            <w:pPr>
              <w:rPr>
                <w:rFonts w:ascii="Arial" w:hAnsi="Arial"/>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Rozšíření a renovace jednokolejných mostů</w:t>
            </w:r>
          </w:p>
        </w:tc>
        <w:tc>
          <w:tcPr>
            <w:tcW w:w="4184" w:type="dxa"/>
          </w:tcPr>
          <w:p w:rsidR="00A421C7" w:rsidRPr="00EA7F78" w:rsidRDefault="00A421C7" w:rsidP="00190097">
            <w:pPr>
              <w:rPr>
                <w:rFonts w:ascii="Arial" w:hAnsi="Arial"/>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Tunely</w:t>
            </w:r>
          </w:p>
        </w:tc>
        <w:tc>
          <w:tcPr>
            <w:tcW w:w="4184" w:type="dxa"/>
          </w:tcPr>
          <w:p w:rsidR="00A421C7" w:rsidRPr="00EA7F78" w:rsidRDefault="00A421C7" w:rsidP="00190097">
            <w:pPr>
              <w:rPr>
                <w:rFonts w:ascii="Arial" w:hAnsi="Arial"/>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Podchody</w:t>
            </w:r>
          </w:p>
        </w:tc>
        <w:tc>
          <w:tcPr>
            <w:tcW w:w="4184" w:type="dxa"/>
          </w:tcPr>
          <w:p w:rsidR="00A421C7" w:rsidRPr="00EA7F78" w:rsidRDefault="00A421C7" w:rsidP="00190097">
            <w:pPr>
              <w:rPr>
                <w:rFonts w:ascii="Arial" w:hAnsi="Arial"/>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Propustky ve stanicích</w:t>
            </w:r>
          </w:p>
        </w:tc>
        <w:tc>
          <w:tcPr>
            <w:tcW w:w="4184" w:type="dxa"/>
          </w:tcPr>
          <w:p w:rsidR="00A421C7" w:rsidRPr="00EA7F78" w:rsidRDefault="00A421C7" w:rsidP="00190097">
            <w:pPr>
              <w:rPr>
                <w:rFonts w:ascii="Arial" w:hAnsi="Arial"/>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Propustky (1 kolej)</w:t>
            </w:r>
          </w:p>
        </w:tc>
        <w:tc>
          <w:tcPr>
            <w:tcW w:w="4184" w:type="dxa"/>
          </w:tcPr>
          <w:p w:rsidR="00A421C7" w:rsidRPr="00EA7F78" w:rsidRDefault="00A421C7" w:rsidP="00190097">
            <w:pPr>
              <w:rPr>
                <w:rFonts w:ascii="Arial" w:hAnsi="Arial"/>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Propustky (2 koleje)</w:t>
            </w:r>
          </w:p>
        </w:tc>
        <w:tc>
          <w:tcPr>
            <w:tcW w:w="4184" w:type="dxa"/>
          </w:tcPr>
          <w:p w:rsidR="00A421C7" w:rsidRPr="00EA7F78" w:rsidRDefault="00A421C7" w:rsidP="00190097">
            <w:pPr>
              <w:rPr>
                <w:rFonts w:ascii="Arial" w:hAnsi="Arial"/>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Chodníky</w:t>
            </w:r>
          </w:p>
        </w:tc>
        <w:tc>
          <w:tcPr>
            <w:tcW w:w="4184" w:type="dxa"/>
          </w:tcPr>
          <w:p w:rsidR="00A421C7" w:rsidRPr="00EA7F78" w:rsidRDefault="00A421C7" w:rsidP="00190097">
            <w:pPr>
              <w:rPr>
                <w:rFonts w:ascii="Arial" w:hAnsi="Arial"/>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Nadjezdy</w:t>
            </w:r>
          </w:p>
        </w:tc>
        <w:tc>
          <w:tcPr>
            <w:tcW w:w="4184" w:type="dxa"/>
          </w:tcPr>
          <w:p w:rsidR="00A421C7" w:rsidRPr="00EA7F78" w:rsidRDefault="00A421C7" w:rsidP="00190097">
            <w:pPr>
              <w:rPr>
                <w:rFonts w:ascii="Arial" w:hAnsi="Arial"/>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Viadukty</w:t>
            </w:r>
          </w:p>
        </w:tc>
        <w:tc>
          <w:tcPr>
            <w:tcW w:w="4184" w:type="dxa"/>
          </w:tcPr>
          <w:p w:rsidR="00A421C7" w:rsidRPr="00EA7F78" w:rsidRDefault="00A421C7" w:rsidP="00190097">
            <w:pPr>
              <w:rPr>
                <w:rFonts w:ascii="Arial" w:hAnsi="Arial"/>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Zdi</w:t>
            </w:r>
          </w:p>
        </w:tc>
        <w:tc>
          <w:tcPr>
            <w:tcW w:w="4184" w:type="dxa"/>
          </w:tcPr>
          <w:p w:rsidR="00A421C7" w:rsidRPr="00EA7F78" w:rsidRDefault="00A421C7" w:rsidP="00190097">
            <w:pPr>
              <w:rPr>
                <w:rFonts w:ascii="Arial" w:hAnsi="Arial"/>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 xml:space="preserve">Demolice </w:t>
            </w:r>
          </w:p>
        </w:tc>
        <w:tc>
          <w:tcPr>
            <w:tcW w:w="4184" w:type="dxa"/>
          </w:tcPr>
          <w:p w:rsidR="00A421C7" w:rsidRPr="00EA7F78" w:rsidRDefault="00020AB0" w:rsidP="00190097">
            <w:pPr>
              <w:rPr>
                <w:rFonts w:ascii="Arial" w:hAnsi="Arial"/>
                <w:color w:val="222222"/>
              </w:rPr>
            </w:pPr>
            <w:r>
              <w:rPr>
                <w:rFonts w:ascii="Arial" w:hAnsi="Arial"/>
                <w:color w:val="222222"/>
              </w:rPr>
              <w:t>staveb?</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i/>
                <w:iCs/>
              </w:rPr>
            </w:pPr>
            <w:r>
              <w:rPr>
                <w:rFonts w:ascii="Arial" w:hAnsi="Arial"/>
                <w:i/>
              </w:rPr>
              <w:t>3</w:t>
            </w:r>
          </w:p>
        </w:tc>
        <w:tc>
          <w:tcPr>
            <w:tcW w:w="4184" w:type="dxa"/>
            <w:shd w:val="clear" w:color="auto" w:fill="auto"/>
            <w:noWrap/>
            <w:vAlign w:val="bottom"/>
            <w:hideMark/>
          </w:tcPr>
          <w:p w:rsidR="00A421C7" w:rsidRPr="00EA7F78" w:rsidRDefault="00020AB0" w:rsidP="00190097">
            <w:pPr>
              <w:rPr>
                <w:rFonts w:ascii="Arial" w:hAnsi="Arial"/>
                <w:b/>
                <w:bCs/>
                <w:color w:val="222222"/>
              </w:rPr>
            </w:pPr>
            <w:r>
              <w:rPr>
                <w:rFonts w:ascii="Arial" w:hAnsi="Arial"/>
                <w:b/>
                <w:color w:val="222222"/>
              </w:rPr>
              <w:t>Inženýrské sítě</w:t>
            </w:r>
          </w:p>
        </w:tc>
        <w:tc>
          <w:tcPr>
            <w:tcW w:w="4184" w:type="dxa"/>
          </w:tcPr>
          <w:p w:rsidR="00A421C7" w:rsidRPr="00EA7F78" w:rsidRDefault="00A421C7" w:rsidP="00190097">
            <w:pPr>
              <w:rPr>
                <w:rFonts w:ascii="Arial" w:hAnsi="Arial"/>
                <w:b/>
                <w:bCs/>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Ochrana a přemístění plynového potrubí</w:t>
            </w:r>
          </w:p>
        </w:tc>
        <w:tc>
          <w:tcPr>
            <w:tcW w:w="4184" w:type="dxa"/>
          </w:tcPr>
          <w:p w:rsidR="00A421C7" w:rsidRPr="00EA7F78" w:rsidRDefault="00A421C7" w:rsidP="00190097">
            <w:pPr>
              <w:rPr>
                <w:rFonts w:ascii="Arial" w:hAnsi="Arial"/>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Ochrana a přemístění vodovodního potrubí</w:t>
            </w:r>
          </w:p>
        </w:tc>
        <w:tc>
          <w:tcPr>
            <w:tcW w:w="4184" w:type="dxa"/>
          </w:tcPr>
          <w:p w:rsidR="00A421C7" w:rsidRPr="00EA7F78" w:rsidRDefault="00A421C7" w:rsidP="00190097">
            <w:pPr>
              <w:rPr>
                <w:rFonts w:ascii="Arial" w:hAnsi="Arial"/>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Ochrana a přemístění kanalizace</w:t>
            </w:r>
          </w:p>
        </w:tc>
        <w:tc>
          <w:tcPr>
            <w:tcW w:w="4184" w:type="dxa"/>
          </w:tcPr>
          <w:p w:rsidR="00A421C7" w:rsidRPr="00EA7F78" w:rsidRDefault="00A421C7" w:rsidP="00190097">
            <w:pPr>
              <w:rPr>
                <w:rFonts w:ascii="Arial" w:hAnsi="Arial"/>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Kanalizace a vodovod na železničním nádraží</w:t>
            </w:r>
          </w:p>
        </w:tc>
        <w:tc>
          <w:tcPr>
            <w:tcW w:w="4184" w:type="dxa"/>
          </w:tcPr>
          <w:p w:rsidR="00A421C7" w:rsidRPr="00EA7F78" w:rsidRDefault="00020AB0" w:rsidP="00190097">
            <w:pPr>
              <w:rPr>
                <w:rFonts w:ascii="Arial" w:hAnsi="Arial"/>
                <w:color w:val="222222"/>
              </w:rPr>
            </w:pPr>
            <w:r>
              <w:rPr>
                <w:rFonts w:ascii="Arial" w:hAnsi="Arial"/>
                <w:color w:val="222222"/>
              </w:rPr>
              <w:t>Proč dvě položky?</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 xml:space="preserve">Kanalizace a vodovod na železničním nádraží  </w:t>
            </w:r>
          </w:p>
        </w:tc>
        <w:tc>
          <w:tcPr>
            <w:tcW w:w="4184" w:type="dxa"/>
          </w:tcPr>
          <w:p w:rsidR="00A421C7" w:rsidRPr="00EA7F78" w:rsidRDefault="00A421C7" w:rsidP="00190097">
            <w:pPr>
              <w:rPr>
                <w:rFonts w:ascii="Arial" w:hAnsi="Arial"/>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Sanitární zařízení na železničních nádražích</w:t>
            </w:r>
          </w:p>
        </w:tc>
        <w:tc>
          <w:tcPr>
            <w:tcW w:w="4184" w:type="dxa"/>
          </w:tcPr>
          <w:p w:rsidR="00A421C7" w:rsidRPr="00EA7F78" w:rsidRDefault="00A421C7" w:rsidP="00190097">
            <w:pPr>
              <w:rPr>
                <w:rFonts w:ascii="Arial" w:hAnsi="Arial"/>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b/>
                <w:bCs/>
              </w:rPr>
            </w:pPr>
            <w:r>
              <w:rPr>
                <w:rFonts w:ascii="Arial" w:hAnsi="Arial"/>
                <w:b/>
              </w:rPr>
              <w:t>Mezisoučet pro inženýrské sítě</w:t>
            </w:r>
          </w:p>
        </w:tc>
        <w:tc>
          <w:tcPr>
            <w:tcW w:w="4184" w:type="dxa"/>
          </w:tcPr>
          <w:p w:rsidR="00A421C7" w:rsidRPr="00EA7F78" w:rsidRDefault="00A421C7" w:rsidP="00190097">
            <w:pPr>
              <w:rPr>
                <w:rFonts w:ascii="Arial" w:hAnsi="Arial"/>
                <w:b/>
                <w:bCs/>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rPr>
            </w:pPr>
            <w:r>
              <w:rPr>
                <w:rFonts w:ascii="Arial" w:hAnsi="Arial"/>
                <w:b/>
              </w:rPr>
              <w:t>4</w:t>
            </w:r>
          </w:p>
        </w:tc>
        <w:tc>
          <w:tcPr>
            <w:tcW w:w="4184" w:type="dxa"/>
            <w:shd w:val="clear" w:color="auto" w:fill="auto"/>
            <w:noWrap/>
            <w:vAlign w:val="bottom"/>
            <w:hideMark/>
          </w:tcPr>
          <w:p w:rsidR="00A421C7" w:rsidRPr="00EA7F78" w:rsidRDefault="00020AB0" w:rsidP="00190097">
            <w:pPr>
              <w:rPr>
                <w:rFonts w:ascii="Arial" w:hAnsi="Arial"/>
                <w:b/>
                <w:bCs/>
                <w:color w:val="222222"/>
              </w:rPr>
            </w:pPr>
            <w:r>
              <w:rPr>
                <w:rFonts w:ascii="Arial" w:hAnsi="Arial"/>
                <w:b/>
                <w:color w:val="222222"/>
              </w:rPr>
              <w:t>Ostatní inženýrské položky</w:t>
            </w:r>
          </w:p>
        </w:tc>
        <w:tc>
          <w:tcPr>
            <w:tcW w:w="4184" w:type="dxa"/>
          </w:tcPr>
          <w:p w:rsidR="00A421C7" w:rsidRPr="00EA7F78" w:rsidRDefault="00A421C7" w:rsidP="00190097">
            <w:pPr>
              <w:rPr>
                <w:rFonts w:ascii="Arial" w:hAnsi="Arial"/>
                <w:b/>
                <w:bCs/>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 xml:space="preserve">Kácení </w:t>
            </w:r>
          </w:p>
        </w:tc>
        <w:tc>
          <w:tcPr>
            <w:tcW w:w="4184" w:type="dxa"/>
          </w:tcPr>
          <w:p w:rsidR="00A421C7" w:rsidRPr="00EA7F78" w:rsidRDefault="00A421C7" w:rsidP="00190097">
            <w:pPr>
              <w:rPr>
                <w:rFonts w:ascii="Arial" w:hAnsi="Arial"/>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rPr>
            </w:pPr>
            <w:r>
              <w:rPr>
                <w:rFonts w:ascii="Arial" w:hAnsi="Arial"/>
                <w:b/>
                <w:i/>
              </w:rPr>
              <w:t>5</w:t>
            </w:r>
          </w:p>
        </w:tc>
        <w:tc>
          <w:tcPr>
            <w:tcW w:w="4184" w:type="dxa"/>
            <w:shd w:val="clear" w:color="auto" w:fill="auto"/>
            <w:noWrap/>
            <w:vAlign w:val="bottom"/>
            <w:hideMark/>
          </w:tcPr>
          <w:p w:rsidR="00A421C7" w:rsidRPr="00EA7F78" w:rsidRDefault="00020AB0" w:rsidP="00190097">
            <w:pPr>
              <w:rPr>
                <w:rFonts w:ascii="Arial" w:hAnsi="Arial"/>
                <w:b/>
                <w:bCs/>
                <w:color w:val="222222"/>
              </w:rPr>
            </w:pPr>
            <w:r>
              <w:rPr>
                <w:rFonts w:ascii="Arial" w:hAnsi="Arial"/>
                <w:b/>
                <w:color w:val="222222"/>
              </w:rPr>
              <w:t>Stavební práce</w:t>
            </w:r>
          </w:p>
        </w:tc>
        <w:tc>
          <w:tcPr>
            <w:tcW w:w="4184" w:type="dxa"/>
          </w:tcPr>
          <w:p w:rsidR="00A421C7" w:rsidRPr="00EA7F78" w:rsidRDefault="00A421C7" w:rsidP="00190097">
            <w:pPr>
              <w:rPr>
                <w:rFonts w:ascii="Arial" w:hAnsi="Arial"/>
                <w:b/>
                <w:bCs/>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Jízdní dráhy = chodníky</w:t>
            </w:r>
          </w:p>
        </w:tc>
        <w:tc>
          <w:tcPr>
            <w:tcW w:w="4184" w:type="dxa"/>
          </w:tcPr>
          <w:p w:rsidR="00A421C7" w:rsidRPr="00EA7F78" w:rsidRDefault="00A421C7" w:rsidP="00190097">
            <w:pPr>
              <w:rPr>
                <w:rFonts w:ascii="Arial" w:hAnsi="Arial"/>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 xml:space="preserve">PHS </w:t>
            </w:r>
          </w:p>
        </w:tc>
        <w:tc>
          <w:tcPr>
            <w:tcW w:w="4184" w:type="dxa"/>
          </w:tcPr>
          <w:p w:rsidR="00A421C7" w:rsidRPr="00EA7F78" w:rsidRDefault="00020AB0" w:rsidP="00190097">
            <w:pPr>
              <w:rPr>
                <w:rFonts w:ascii="Arial" w:hAnsi="Arial"/>
                <w:color w:val="222222"/>
              </w:rPr>
            </w:pPr>
            <w:r>
              <w:rPr>
                <w:rFonts w:ascii="Arial" w:hAnsi="Arial"/>
                <w:color w:val="222222"/>
              </w:rPr>
              <w:t>Prosíme upřesněte</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Budovy</w:t>
            </w:r>
          </w:p>
        </w:tc>
        <w:tc>
          <w:tcPr>
            <w:tcW w:w="4184" w:type="dxa"/>
          </w:tcPr>
          <w:p w:rsidR="00A421C7" w:rsidRPr="00EA7F78" w:rsidRDefault="00020AB0" w:rsidP="00190097">
            <w:pPr>
              <w:rPr>
                <w:rFonts w:ascii="Arial" w:hAnsi="Arial"/>
                <w:color w:val="222222"/>
              </w:rPr>
            </w:pPr>
            <w:r>
              <w:rPr>
                <w:rFonts w:ascii="Arial" w:hAnsi="Arial"/>
                <w:color w:val="222222"/>
              </w:rPr>
              <w:t>Prosíme upřesněte</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Stavby – stavební práce</w:t>
            </w:r>
          </w:p>
        </w:tc>
        <w:tc>
          <w:tcPr>
            <w:tcW w:w="4184" w:type="dxa"/>
          </w:tcPr>
          <w:p w:rsidR="00A421C7" w:rsidRPr="00EA7F78" w:rsidRDefault="00A421C7" w:rsidP="00190097">
            <w:pPr>
              <w:rPr>
                <w:rFonts w:ascii="Arial" w:hAnsi="Arial"/>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Technologické budovy</w:t>
            </w:r>
          </w:p>
        </w:tc>
        <w:tc>
          <w:tcPr>
            <w:tcW w:w="4184" w:type="dxa"/>
          </w:tcPr>
          <w:p w:rsidR="00A421C7" w:rsidRPr="00EA7F78" w:rsidRDefault="00020AB0" w:rsidP="00190097">
            <w:pPr>
              <w:rPr>
                <w:rFonts w:ascii="Arial" w:hAnsi="Arial"/>
                <w:color w:val="222222"/>
              </w:rPr>
            </w:pPr>
            <w:r>
              <w:rPr>
                <w:rFonts w:ascii="Arial" w:hAnsi="Arial"/>
                <w:color w:val="222222"/>
              </w:rPr>
              <w:t>Prosíme upřesněte</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Přístřešky</w:t>
            </w:r>
          </w:p>
        </w:tc>
        <w:tc>
          <w:tcPr>
            <w:tcW w:w="4184" w:type="dxa"/>
          </w:tcPr>
          <w:p w:rsidR="00A421C7" w:rsidRPr="00EA7F78" w:rsidRDefault="00A421C7" w:rsidP="00190097">
            <w:pPr>
              <w:rPr>
                <w:rFonts w:ascii="Arial" w:hAnsi="Arial"/>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Kryty</w:t>
            </w:r>
          </w:p>
        </w:tc>
        <w:tc>
          <w:tcPr>
            <w:tcW w:w="4184" w:type="dxa"/>
          </w:tcPr>
          <w:p w:rsidR="00A421C7" w:rsidRPr="00EA7F78" w:rsidRDefault="00A421C7" w:rsidP="00190097">
            <w:pPr>
              <w:rPr>
                <w:rFonts w:ascii="Arial" w:hAnsi="Arial"/>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IPO</w:t>
            </w:r>
          </w:p>
        </w:tc>
        <w:tc>
          <w:tcPr>
            <w:tcW w:w="4184" w:type="dxa"/>
          </w:tcPr>
          <w:p w:rsidR="00A421C7" w:rsidRPr="00EA7F78" w:rsidRDefault="00020AB0" w:rsidP="00190097">
            <w:pPr>
              <w:rPr>
                <w:rFonts w:ascii="Arial" w:hAnsi="Arial"/>
                <w:color w:val="222222"/>
              </w:rPr>
            </w:pPr>
            <w:r>
              <w:rPr>
                <w:rFonts w:ascii="Arial" w:hAnsi="Arial"/>
                <w:color w:val="222222"/>
              </w:rPr>
              <w:t>Prosíme upřesněte</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Demolice</w:t>
            </w:r>
          </w:p>
        </w:tc>
        <w:tc>
          <w:tcPr>
            <w:tcW w:w="4184" w:type="dxa"/>
          </w:tcPr>
          <w:p w:rsidR="00A421C7" w:rsidRPr="00EA7F78" w:rsidRDefault="00020AB0" w:rsidP="00190097">
            <w:pPr>
              <w:rPr>
                <w:rFonts w:ascii="Arial" w:hAnsi="Arial"/>
                <w:color w:val="222222"/>
              </w:rPr>
            </w:pPr>
            <w:r>
              <w:rPr>
                <w:rFonts w:ascii="Arial" w:hAnsi="Arial"/>
                <w:color w:val="222222"/>
              </w:rPr>
              <w:t>budov?</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Oplocení výšky 2 m</w:t>
            </w:r>
          </w:p>
        </w:tc>
        <w:tc>
          <w:tcPr>
            <w:tcW w:w="4184" w:type="dxa"/>
          </w:tcPr>
          <w:p w:rsidR="00A421C7" w:rsidRPr="00EA7F78" w:rsidRDefault="00A421C7" w:rsidP="00190097">
            <w:pPr>
              <w:rPr>
                <w:rFonts w:ascii="Arial" w:hAnsi="Arial"/>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SpS ?</w:t>
            </w:r>
          </w:p>
        </w:tc>
        <w:tc>
          <w:tcPr>
            <w:tcW w:w="4184" w:type="dxa"/>
          </w:tcPr>
          <w:p w:rsidR="00A421C7" w:rsidRPr="00EA7F78" w:rsidRDefault="00020AB0" w:rsidP="00190097">
            <w:pPr>
              <w:rPr>
                <w:rFonts w:ascii="Arial" w:hAnsi="Arial"/>
                <w:color w:val="222222"/>
              </w:rPr>
            </w:pPr>
            <w:r>
              <w:rPr>
                <w:rFonts w:ascii="Arial" w:hAnsi="Arial"/>
                <w:color w:val="222222"/>
              </w:rPr>
              <w:t>Prosíme upřesněte</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NS ?</w:t>
            </w:r>
          </w:p>
        </w:tc>
        <w:tc>
          <w:tcPr>
            <w:tcW w:w="4184" w:type="dxa"/>
          </w:tcPr>
          <w:p w:rsidR="00A421C7" w:rsidRPr="00EA7F78" w:rsidRDefault="00020AB0" w:rsidP="00190097">
            <w:pPr>
              <w:rPr>
                <w:rFonts w:ascii="Arial" w:hAnsi="Arial"/>
                <w:color w:val="222222"/>
              </w:rPr>
            </w:pPr>
            <w:r>
              <w:rPr>
                <w:rFonts w:ascii="Arial" w:hAnsi="Arial"/>
                <w:color w:val="222222"/>
              </w:rPr>
              <w:t>Prosíme upřesněte</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TM ?</w:t>
            </w:r>
          </w:p>
        </w:tc>
        <w:tc>
          <w:tcPr>
            <w:tcW w:w="4184" w:type="dxa"/>
          </w:tcPr>
          <w:p w:rsidR="00A421C7" w:rsidRPr="00EA7F78" w:rsidRDefault="00020AB0" w:rsidP="00190097">
            <w:pPr>
              <w:rPr>
                <w:rFonts w:ascii="Arial" w:hAnsi="Arial"/>
                <w:color w:val="222222"/>
              </w:rPr>
            </w:pPr>
            <w:r>
              <w:rPr>
                <w:rFonts w:ascii="Arial" w:hAnsi="Arial"/>
                <w:color w:val="222222"/>
              </w:rPr>
              <w:t>Prosíme upřesněte</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NW ?</w:t>
            </w:r>
          </w:p>
        </w:tc>
        <w:tc>
          <w:tcPr>
            <w:tcW w:w="4184" w:type="dxa"/>
          </w:tcPr>
          <w:p w:rsidR="00A421C7" w:rsidRPr="00EA7F78" w:rsidRDefault="00020AB0" w:rsidP="00190097">
            <w:pPr>
              <w:rPr>
                <w:rFonts w:ascii="Arial" w:hAnsi="Arial"/>
                <w:color w:val="222222"/>
              </w:rPr>
            </w:pPr>
            <w:r>
              <w:rPr>
                <w:rFonts w:ascii="Arial" w:hAnsi="Arial"/>
                <w:color w:val="222222"/>
              </w:rPr>
              <w:t>Prosíme upřesněte</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TT TT budova ?</w:t>
            </w:r>
          </w:p>
        </w:tc>
        <w:tc>
          <w:tcPr>
            <w:tcW w:w="4184" w:type="dxa"/>
          </w:tcPr>
          <w:p w:rsidR="00A421C7" w:rsidRPr="00EA7F78" w:rsidRDefault="00020AB0" w:rsidP="00190097">
            <w:pPr>
              <w:rPr>
                <w:rFonts w:ascii="Arial" w:hAnsi="Arial"/>
                <w:color w:val="222222"/>
              </w:rPr>
            </w:pPr>
            <w:r>
              <w:rPr>
                <w:rFonts w:ascii="Arial" w:hAnsi="Arial"/>
                <w:color w:val="222222"/>
              </w:rPr>
              <w:t>Prosíme upřesněte</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EPZ ?</w:t>
            </w:r>
          </w:p>
        </w:tc>
        <w:tc>
          <w:tcPr>
            <w:tcW w:w="4184" w:type="dxa"/>
          </w:tcPr>
          <w:p w:rsidR="00A421C7" w:rsidRPr="00EA7F78" w:rsidRDefault="00020AB0" w:rsidP="00190097">
            <w:pPr>
              <w:rPr>
                <w:rFonts w:ascii="Arial" w:hAnsi="Arial"/>
                <w:color w:val="222222"/>
              </w:rPr>
            </w:pPr>
            <w:r>
              <w:rPr>
                <w:rFonts w:ascii="Arial" w:hAnsi="Arial"/>
                <w:color w:val="222222"/>
              </w:rPr>
              <w:t>Prosíme upřesněte</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lastRenderedPageBreak/>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Úprava nakládacího zařízení společností Soufflet</w:t>
            </w:r>
          </w:p>
        </w:tc>
        <w:tc>
          <w:tcPr>
            <w:tcW w:w="4184" w:type="dxa"/>
          </w:tcPr>
          <w:p w:rsidR="00A421C7" w:rsidRPr="00EA7F78" w:rsidRDefault="00020AB0" w:rsidP="00190097">
            <w:pPr>
              <w:rPr>
                <w:rFonts w:ascii="Arial" w:hAnsi="Arial"/>
                <w:color w:val="222222"/>
              </w:rPr>
            </w:pPr>
            <w:r>
              <w:rPr>
                <w:rFonts w:ascii="Arial" w:hAnsi="Arial"/>
                <w:color w:val="222222"/>
              </w:rPr>
              <w:t>Týká se toto opatření soukromých zařízení nebo továren?</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Služební budovy, skladiště</w:t>
            </w:r>
          </w:p>
        </w:tc>
        <w:tc>
          <w:tcPr>
            <w:tcW w:w="4184" w:type="dxa"/>
          </w:tcPr>
          <w:p w:rsidR="00A421C7" w:rsidRPr="00EA7F78" w:rsidRDefault="00A421C7" w:rsidP="00190097">
            <w:pPr>
              <w:rPr>
                <w:rFonts w:ascii="Arial" w:hAnsi="Arial"/>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rPr>
            </w:pPr>
            <w:r>
              <w:rPr>
                <w:rFonts w:ascii="Arial" w:hAnsi="Arial"/>
              </w:rPr>
              <w:t> </w:t>
            </w:r>
          </w:p>
        </w:tc>
        <w:tc>
          <w:tcPr>
            <w:tcW w:w="4184" w:type="dxa"/>
          </w:tcPr>
          <w:p w:rsidR="00A421C7" w:rsidRPr="00EA7F78" w:rsidRDefault="00A421C7" w:rsidP="00190097">
            <w:pPr>
              <w:rPr>
                <w:rFonts w:ascii="Arial" w:hAnsi="Arial"/>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rPr>
            </w:pPr>
            <w:r>
              <w:rPr>
                <w:rFonts w:ascii="Arial" w:hAnsi="Arial"/>
                <w:b/>
                <w:i/>
              </w:rPr>
              <w:t>6</w:t>
            </w:r>
          </w:p>
        </w:tc>
        <w:tc>
          <w:tcPr>
            <w:tcW w:w="4184" w:type="dxa"/>
            <w:shd w:val="clear" w:color="auto" w:fill="auto"/>
            <w:noWrap/>
            <w:vAlign w:val="bottom"/>
            <w:hideMark/>
          </w:tcPr>
          <w:p w:rsidR="00A421C7" w:rsidRPr="00EA7F78" w:rsidRDefault="00020AB0" w:rsidP="00190097">
            <w:pPr>
              <w:rPr>
                <w:rFonts w:ascii="Arial" w:hAnsi="Arial"/>
                <w:b/>
                <w:bCs/>
                <w:color w:val="222222"/>
              </w:rPr>
            </w:pPr>
            <w:r>
              <w:rPr>
                <w:rFonts w:ascii="Arial" w:hAnsi="Arial"/>
                <w:b/>
                <w:color w:val="222222"/>
              </w:rPr>
              <w:t xml:space="preserve">Napájecí vedení </w:t>
            </w:r>
          </w:p>
        </w:tc>
        <w:tc>
          <w:tcPr>
            <w:tcW w:w="4184" w:type="dxa"/>
          </w:tcPr>
          <w:p w:rsidR="00A421C7" w:rsidRPr="00EA7F78" w:rsidRDefault="00020AB0" w:rsidP="00190097">
            <w:pPr>
              <w:rPr>
                <w:rFonts w:ascii="Arial" w:hAnsi="Arial"/>
                <w:b/>
                <w:bCs/>
                <w:color w:val="222222"/>
              </w:rPr>
            </w:pPr>
            <w:r>
              <w:rPr>
                <w:rFonts w:ascii="Arial" w:hAnsi="Arial"/>
                <w:b/>
                <w:color w:val="222222"/>
              </w:rPr>
              <w:t>= Nadzemní trolejové vedení?</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Trakční vedení – nové v žel. stanicích vč. provizorního UKK a odstranění</w:t>
            </w:r>
          </w:p>
        </w:tc>
        <w:tc>
          <w:tcPr>
            <w:tcW w:w="4184" w:type="dxa"/>
          </w:tcPr>
          <w:p w:rsidR="00A421C7" w:rsidRPr="00EA7F78" w:rsidRDefault="00020AB0" w:rsidP="00190097">
            <w:pPr>
              <w:rPr>
                <w:rFonts w:ascii="Arial" w:hAnsi="Arial"/>
                <w:color w:val="222222"/>
              </w:rPr>
            </w:pPr>
            <w:r>
              <w:rPr>
                <w:rFonts w:ascii="Arial" w:hAnsi="Arial"/>
                <w:color w:val="222222"/>
              </w:rPr>
              <w:t>Prosím vysvětlete.</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Trakční vedení – nové v žel. stanicích vč. provizorního UKK a odstranění (pro v = 350 km/h)</w:t>
            </w:r>
          </w:p>
        </w:tc>
        <w:tc>
          <w:tcPr>
            <w:tcW w:w="4184" w:type="dxa"/>
          </w:tcPr>
          <w:p w:rsidR="00A421C7" w:rsidRPr="00EA7F78" w:rsidRDefault="00020AB0" w:rsidP="00190097">
            <w:pPr>
              <w:rPr>
                <w:rFonts w:ascii="Arial" w:hAnsi="Arial"/>
                <w:color w:val="222222"/>
              </w:rPr>
            </w:pPr>
            <w:r>
              <w:rPr>
                <w:rFonts w:ascii="Arial" w:hAnsi="Arial"/>
                <w:color w:val="222222"/>
              </w:rPr>
              <w:t>Prosím vysvětlete.</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Trakční vedení – nové v traťových úsecích vč. provizorního UKK a odstranění</w:t>
            </w:r>
          </w:p>
        </w:tc>
        <w:tc>
          <w:tcPr>
            <w:tcW w:w="4184" w:type="dxa"/>
          </w:tcPr>
          <w:p w:rsidR="00A421C7" w:rsidRPr="00EA7F78" w:rsidRDefault="00020AB0" w:rsidP="00190097">
            <w:pPr>
              <w:rPr>
                <w:rFonts w:ascii="Arial" w:hAnsi="Arial"/>
                <w:color w:val="222222"/>
              </w:rPr>
            </w:pPr>
            <w:r>
              <w:rPr>
                <w:rFonts w:ascii="Arial" w:hAnsi="Arial"/>
                <w:color w:val="222222"/>
              </w:rPr>
              <w:t>Prosím vysvětlete.</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Trakční vedení – nové v traťových úsecích vč. provizorního UKK a odstranění (pro v = 350 km/h)</w:t>
            </w:r>
          </w:p>
        </w:tc>
        <w:tc>
          <w:tcPr>
            <w:tcW w:w="4184" w:type="dxa"/>
          </w:tcPr>
          <w:p w:rsidR="00A421C7" w:rsidRPr="00EA7F78" w:rsidRDefault="00020AB0" w:rsidP="00190097">
            <w:pPr>
              <w:rPr>
                <w:rFonts w:ascii="Arial" w:hAnsi="Arial"/>
                <w:color w:val="222222"/>
              </w:rPr>
            </w:pPr>
            <w:r>
              <w:rPr>
                <w:rFonts w:ascii="Arial" w:hAnsi="Arial"/>
                <w:color w:val="222222"/>
              </w:rPr>
              <w:t>Prosím vysvětlete.</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Připojení TS 25/0, 4 kV pro EOC a ZZ na TV</w:t>
            </w:r>
          </w:p>
        </w:tc>
        <w:tc>
          <w:tcPr>
            <w:tcW w:w="4184" w:type="dxa"/>
          </w:tcPr>
          <w:p w:rsidR="00A421C7" w:rsidRPr="00EA7F78" w:rsidRDefault="00020AB0" w:rsidP="00190097">
            <w:pPr>
              <w:rPr>
                <w:rFonts w:ascii="Arial" w:hAnsi="Arial"/>
                <w:color w:val="222222"/>
              </w:rPr>
            </w:pPr>
            <w:r>
              <w:rPr>
                <w:rFonts w:ascii="Arial" w:hAnsi="Arial"/>
                <w:color w:val="222222"/>
              </w:rPr>
              <w:t>Prosíme upřesněte.</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Připojení TS 25/0, 4 kV pro EPZ na TV</w:t>
            </w:r>
          </w:p>
        </w:tc>
        <w:tc>
          <w:tcPr>
            <w:tcW w:w="4184" w:type="dxa"/>
          </w:tcPr>
          <w:p w:rsidR="00A421C7" w:rsidRPr="00EA7F78" w:rsidRDefault="00020AB0" w:rsidP="00190097">
            <w:pPr>
              <w:rPr>
                <w:rFonts w:ascii="Arial" w:hAnsi="Arial"/>
                <w:color w:val="222222"/>
              </w:rPr>
            </w:pPr>
            <w:r>
              <w:rPr>
                <w:rFonts w:ascii="Arial" w:hAnsi="Arial"/>
                <w:color w:val="222222"/>
              </w:rPr>
              <w:t>Prosíme upřesněte.</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Připojení SpS na TV</w:t>
            </w:r>
          </w:p>
        </w:tc>
        <w:tc>
          <w:tcPr>
            <w:tcW w:w="4184" w:type="dxa"/>
          </w:tcPr>
          <w:p w:rsidR="00A421C7" w:rsidRPr="00EA7F78" w:rsidRDefault="00020AB0" w:rsidP="00190097">
            <w:pPr>
              <w:rPr>
                <w:rFonts w:ascii="Arial" w:hAnsi="Arial"/>
                <w:color w:val="222222"/>
              </w:rPr>
            </w:pPr>
            <w:r>
              <w:rPr>
                <w:rFonts w:ascii="Arial" w:hAnsi="Arial"/>
                <w:color w:val="222222"/>
              </w:rPr>
              <w:t>Prosíme upřesněte.</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Připojení EPZ na TV</w:t>
            </w:r>
          </w:p>
        </w:tc>
        <w:tc>
          <w:tcPr>
            <w:tcW w:w="4184" w:type="dxa"/>
          </w:tcPr>
          <w:p w:rsidR="00A421C7" w:rsidRPr="00EA7F78" w:rsidRDefault="00020AB0" w:rsidP="00190097">
            <w:pPr>
              <w:rPr>
                <w:rFonts w:ascii="Arial" w:hAnsi="Arial"/>
                <w:color w:val="222222"/>
              </w:rPr>
            </w:pPr>
            <w:r>
              <w:rPr>
                <w:rFonts w:ascii="Arial" w:hAnsi="Arial"/>
                <w:color w:val="222222"/>
              </w:rPr>
              <w:t>Prosíme upřesněte.</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TT Vyškov (připojení na TV)</w:t>
            </w:r>
          </w:p>
        </w:tc>
        <w:tc>
          <w:tcPr>
            <w:tcW w:w="4184" w:type="dxa"/>
          </w:tcPr>
          <w:p w:rsidR="00A421C7" w:rsidRPr="00EA7F78" w:rsidRDefault="00020AB0" w:rsidP="00190097">
            <w:pPr>
              <w:rPr>
                <w:rFonts w:ascii="Arial" w:hAnsi="Arial"/>
                <w:color w:val="222222"/>
              </w:rPr>
            </w:pPr>
            <w:r>
              <w:rPr>
                <w:rFonts w:ascii="Arial" w:hAnsi="Arial"/>
                <w:color w:val="222222"/>
              </w:rPr>
              <w:t>Prosíme upřesněte.</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TT Vyškov (zpětné)</w:t>
            </w:r>
          </w:p>
        </w:tc>
        <w:tc>
          <w:tcPr>
            <w:tcW w:w="4184" w:type="dxa"/>
          </w:tcPr>
          <w:p w:rsidR="00A421C7" w:rsidRPr="00EA7F78" w:rsidRDefault="00020AB0" w:rsidP="00190097">
            <w:pPr>
              <w:rPr>
                <w:rFonts w:ascii="Arial" w:hAnsi="Arial"/>
                <w:color w:val="222222"/>
              </w:rPr>
            </w:pPr>
            <w:r>
              <w:rPr>
                <w:rFonts w:ascii="Arial" w:hAnsi="Arial"/>
                <w:color w:val="222222"/>
              </w:rPr>
              <w:t>Prosíme upřesněte.</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TM Nezamyslice (připojení na TV)</w:t>
            </w:r>
          </w:p>
        </w:tc>
        <w:tc>
          <w:tcPr>
            <w:tcW w:w="4184" w:type="dxa"/>
          </w:tcPr>
          <w:p w:rsidR="00A421C7" w:rsidRPr="00EA7F78" w:rsidRDefault="00020AB0" w:rsidP="00190097">
            <w:pPr>
              <w:rPr>
                <w:rFonts w:ascii="Arial" w:hAnsi="Arial"/>
                <w:color w:val="222222"/>
              </w:rPr>
            </w:pPr>
            <w:r>
              <w:rPr>
                <w:rFonts w:ascii="Arial" w:hAnsi="Arial"/>
                <w:color w:val="222222"/>
              </w:rPr>
              <w:t>Prosíme upřesněte.</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TM Nezamyslice (zpětné)</w:t>
            </w:r>
          </w:p>
        </w:tc>
        <w:tc>
          <w:tcPr>
            <w:tcW w:w="4184" w:type="dxa"/>
          </w:tcPr>
          <w:p w:rsidR="00A421C7" w:rsidRPr="00EA7F78" w:rsidRDefault="00020AB0" w:rsidP="00190097">
            <w:pPr>
              <w:rPr>
                <w:rFonts w:ascii="Arial" w:hAnsi="Arial"/>
                <w:color w:val="222222"/>
              </w:rPr>
            </w:pPr>
            <w:r>
              <w:rPr>
                <w:rFonts w:ascii="Arial" w:hAnsi="Arial"/>
                <w:color w:val="222222"/>
              </w:rPr>
              <w:t>Prosíme upřesněte.</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rPr>
            </w:pPr>
            <w:r>
              <w:rPr>
                <w:rFonts w:ascii="Arial" w:hAnsi="Arial"/>
              </w:rPr>
              <w:t> </w:t>
            </w:r>
          </w:p>
        </w:tc>
        <w:tc>
          <w:tcPr>
            <w:tcW w:w="4184" w:type="dxa"/>
          </w:tcPr>
          <w:p w:rsidR="00A421C7" w:rsidRPr="00EA7F78" w:rsidRDefault="00A421C7" w:rsidP="00190097">
            <w:pPr>
              <w:rPr>
                <w:rFonts w:ascii="Arial" w:hAnsi="Arial"/>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rPr>
            </w:pPr>
            <w:r>
              <w:rPr>
                <w:rFonts w:ascii="Arial" w:hAnsi="Arial"/>
                <w:b/>
                <w:i/>
              </w:rPr>
              <w:t>7</w:t>
            </w:r>
          </w:p>
        </w:tc>
        <w:tc>
          <w:tcPr>
            <w:tcW w:w="4184" w:type="dxa"/>
            <w:shd w:val="clear" w:color="auto" w:fill="auto"/>
            <w:noWrap/>
            <w:vAlign w:val="bottom"/>
            <w:hideMark/>
          </w:tcPr>
          <w:p w:rsidR="00A421C7" w:rsidRPr="00EA7F78" w:rsidRDefault="00020AB0" w:rsidP="00190097">
            <w:pPr>
              <w:rPr>
                <w:rFonts w:ascii="Arial" w:hAnsi="Arial"/>
                <w:b/>
                <w:bCs/>
                <w:color w:val="222222"/>
              </w:rPr>
            </w:pPr>
            <w:r>
              <w:rPr>
                <w:rFonts w:ascii="Arial" w:hAnsi="Arial"/>
                <w:b/>
                <w:color w:val="222222"/>
              </w:rPr>
              <w:t>ASDŘ (DRT)</w:t>
            </w:r>
          </w:p>
        </w:tc>
        <w:tc>
          <w:tcPr>
            <w:tcW w:w="4184" w:type="dxa"/>
          </w:tcPr>
          <w:p w:rsidR="00A421C7" w:rsidRPr="00EA7F78" w:rsidRDefault="00020AB0" w:rsidP="00190097">
            <w:pPr>
              <w:rPr>
                <w:rFonts w:ascii="Arial" w:hAnsi="Arial"/>
                <w:b/>
                <w:bCs/>
                <w:color w:val="222222"/>
              </w:rPr>
            </w:pPr>
            <w:r>
              <w:rPr>
                <w:rFonts w:ascii="Arial" w:hAnsi="Arial"/>
                <w:color w:val="222222"/>
              </w:rPr>
              <w:t>Prosíme upřesněte.</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Staniční zařízení DRT</w:t>
            </w:r>
          </w:p>
        </w:tc>
        <w:tc>
          <w:tcPr>
            <w:tcW w:w="4184" w:type="dxa"/>
          </w:tcPr>
          <w:p w:rsidR="00A421C7" w:rsidRPr="00EA7F78" w:rsidRDefault="00020AB0" w:rsidP="00190097">
            <w:pPr>
              <w:rPr>
                <w:rFonts w:ascii="Arial" w:hAnsi="Arial"/>
                <w:color w:val="222222"/>
              </w:rPr>
            </w:pPr>
            <w:r>
              <w:rPr>
                <w:rFonts w:ascii="Arial" w:hAnsi="Arial"/>
                <w:color w:val="222222"/>
              </w:rPr>
              <w:t>Prosíme upřesněte.</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Zařízení DRT v TNS Nezamyslice, Vyškov</w:t>
            </w:r>
          </w:p>
        </w:tc>
        <w:tc>
          <w:tcPr>
            <w:tcW w:w="4184" w:type="dxa"/>
          </w:tcPr>
          <w:p w:rsidR="00A421C7" w:rsidRPr="00EA7F78" w:rsidRDefault="00020AB0" w:rsidP="00190097">
            <w:pPr>
              <w:rPr>
                <w:rFonts w:ascii="Arial" w:hAnsi="Arial"/>
                <w:color w:val="222222"/>
              </w:rPr>
            </w:pPr>
            <w:r>
              <w:rPr>
                <w:rFonts w:ascii="Arial" w:hAnsi="Arial"/>
                <w:color w:val="222222"/>
              </w:rPr>
              <w:t>Prosíme upřesněte.</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Doplnění DRT do ED Přerov</w:t>
            </w:r>
          </w:p>
        </w:tc>
        <w:tc>
          <w:tcPr>
            <w:tcW w:w="4184" w:type="dxa"/>
          </w:tcPr>
          <w:p w:rsidR="00A421C7" w:rsidRPr="00EA7F78" w:rsidRDefault="00020AB0" w:rsidP="00190097">
            <w:pPr>
              <w:rPr>
                <w:rFonts w:ascii="Arial" w:hAnsi="Arial"/>
                <w:color w:val="222222"/>
              </w:rPr>
            </w:pPr>
            <w:r>
              <w:rPr>
                <w:rFonts w:ascii="Arial" w:hAnsi="Arial"/>
                <w:color w:val="222222"/>
              </w:rPr>
              <w:t>Prosíme upřesněte.</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rPr>
            </w:pPr>
            <w:r>
              <w:rPr>
                <w:rFonts w:ascii="Arial" w:hAnsi="Arial"/>
              </w:rPr>
              <w:t> </w:t>
            </w:r>
          </w:p>
        </w:tc>
        <w:tc>
          <w:tcPr>
            <w:tcW w:w="4184" w:type="dxa"/>
          </w:tcPr>
          <w:p w:rsidR="00A421C7" w:rsidRPr="00EA7F78" w:rsidRDefault="00A421C7" w:rsidP="00190097">
            <w:pPr>
              <w:rPr>
                <w:rFonts w:ascii="Arial" w:hAnsi="Arial"/>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rPr>
            </w:pPr>
            <w:r>
              <w:rPr>
                <w:rFonts w:ascii="Arial" w:hAnsi="Arial"/>
                <w:b/>
                <w:i/>
              </w:rPr>
              <w:t>8</w:t>
            </w:r>
          </w:p>
        </w:tc>
        <w:tc>
          <w:tcPr>
            <w:tcW w:w="4184" w:type="dxa"/>
            <w:shd w:val="clear" w:color="auto" w:fill="auto"/>
            <w:noWrap/>
            <w:vAlign w:val="bottom"/>
            <w:hideMark/>
          </w:tcPr>
          <w:p w:rsidR="00A421C7" w:rsidRPr="00EA7F78" w:rsidRDefault="00020AB0" w:rsidP="00190097">
            <w:pPr>
              <w:rPr>
                <w:rFonts w:ascii="Arial" w:hAnsi="Arial"/>
                <w:b/>
                <w:bCs/>
                <w:color w:val="222222"/>
              </w:rPr>
            </w:pPr>
            <w:r>
              <w:rPr>
                <w:rFonts w:ascii="Arial" w:hAnsi="Arial"/>
                <w:b/>
                <w:color w:val="222222"/>
              </w:rPr>
              <w:t>Silnoproud</w:t>
            </w:r>
          </w:p>
        </w:tc>
        <w:tc>
          <w:tcPr>
            <w:tcW w:w="4184" w:type="dxa"/>
          </w:tcPr>
          <w:p w:rsidR="00A421C7" w:rsidRPr="00EA7F78" w:rsidRDefault="00A421C7" w:rsidP="00190097">
            <w:pPr>
              <w:rPr>
                <w:rFonts w:ascii="Arial" w:hAnsi="Arial"/>
                <w:b/>
                <w:bCs/>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Dostavba TNS Černovice, technologická zařízení</w:t>
            </w:r>
          </w:p>
        </w:tc>
        <w:tc>
          <w:tcPr>
            <w:tcW w:w="4184" w:type="dxa"/>
          </w:tcPr>
          <w:p w:rsidR="00A421C7" w:rsidRPr="00EA7F78" w:rsidRDefault="00020AB0" w:rsidP="00190097">
            <w:pPr>
              <w:rPr>
                <w:rFonts w:ascii="Arial" w:hAnsi="Arial"/>
                <w:color w:val="222222"/>
              </w:rPr>
            </w:pPr>
            <w:r>
              <w:rPr>
                <w:rFonts w:ascii="Arial" w:hAnsi="Arial"/>
                <w:color w:val="222222"/>
              </w:rPr>
              <w:t>Prosíme upřesněte.</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Rozvody a zařízení v žel. stanicích</w:t>
            </w:r>
          </w:p>
        </w:tc>
        <w:tc>
          <w:tcPr>
            <w:tcW w:w="4184" w:type="dxa"/>
          </w:tcPr>
          <w:p w:rsidR="00A421C7" w:rsidRPr="00EA7F78" w:rsidRDefault="00020AB0" w:rsidP="00190097">
            <w:pPr>
              <w:rPr>
                <w:rFonts w:ascii="Arial" w:hAnsi="Arial"/>
                <w:color w:val="222222"/>
              </w:rPr>
            </w:pPr>
            <w:r>
              <w:rPr>
                <w:rFonts w:ascii="Arial" w:hAnsi="Arial"/>
                <w:color w:val="222222"/>
              </w:rPr>
              <w:t>Prosíme upřesněte.</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Vysokonapěťová vedení a zařízení na traťových úsecích</w:t>
            </w:r>
          </w:p>
        </w:tc>
        <w:tc>
          <w:tcPr>
            <w:tcW w:w="4184" w:type="dxa"/>
          </w:tcPr>
          <w:p w:rsidR="00A421C7" w:rsidRPr="00EA7F78" w:rsidRDefault="00A421C7" w:rsidP="00190097">
            <w:pPr>
              <w:rPr>
                <w:rFonts w:ascii="Arial" w:hAnsi="Arial"/>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Rozvody a zařízení – stop</w:t>
            </w:r>
          </w:p>
        </w:tc>
        <w:tc>
          <w:tcPr>
            <w:tcW w:w="4184" w:type="dxa"/>
          </w:tcPr>
          <w:p w:rsidR="00A421C7" w:rsidRPr="00EA7F78" w:rsidRDefault="00A421C7" w:rsidP="00190097">
            <w:pPr>
              <w:rPr>
                <w:rFonts w:ascii="Arial" w:hAnsi="Arial"/>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Rozvody a zařízení – nové koleje</w:t>
            </w:r>
          </w:p>
        </w:tc>
        <w:tc>
          <w:tcPr>
            <w:tcW w:w="4184" w:type="dxa"/>
          </w:tcPr>
          <w:p w:rsidR="00A421C7" w:rsidRPr="00EA7F78" w:rsidRDefault="00A421C7" w:rsidP="00190097">
            <w:pPr>
              <w:rPr>
                <w:rFonts w:ascii="Arial" w:hAnsi="Arial"/>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TNS Vyškov</w:t>
            </w:r>
          </w:p>
        </w:tc>
        <w:tc>
          <w:tcPr>
            <w:tcW w:w="4184" w:type="dxa"/>
          </w:tcPr>
          <w:p w:rsidR="00A421C7" w:rsidRPr="00EA7F78" w:rsidRDefault="00020AB0" w:rsidP="00190097">
            <w:pPr>
              <w:rPr>
                <w:rFonts w:ascii="Arial" w:hAnsi="Arial"/>
                <w:color w:val="222222"/>
              </w:rPr>
            </w:pPr>
            <w:r>
              <w:rPr>
                <w:rFonts w:ascii="Arial" w:hAnsi="Arial"/>
                <w:color w:val="222222"/>
              </w:rPr>
              <w:t>Prosíme upřesněte.</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TNS Nezamyslice – úprava</w:t>
            </w:r>
          </w:p>
        </w:tc>
        <w:tc>
          <w:tcPr>
            <w:tcW w:w="4184" w:type="dxa"/>
          </w:tcPr>
          <w:p w:rsidR="00A421C7" w:rsidRPr="00EA7F78" w:rsidRDefault="00020AB0" w:rsidP="00190097">
            <w:pPr>
              <w:rPr>
                <w:rFonts w:ascii="Arial" w:hAnsi="Arial"/>
                <w:color w:val="222222"/>
              </w:rPr>
            </w:pPr>
            <w:r>
              <w:rPr>
                <w:rFonts w:ascii="Arial" w:hAnsi="Arial"/>
                <w:color w:val="222222"/>
              </w:rPr>
              <w:t>Prosíme upřesněte.</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TNS Nezamyslice TT</w:t>
            </w:r>
          </w:p>
        </w:tc>
        <w:tc>
          <w:tcPr>
            <w:tcW w:w="4184" w:type="dxa"/>
          </w:tcPr>
          <w:p w:rsidR="00A421C7" w:rsidRPr="00EA7F78" w:rsidRDefault="00020AB0" w:rsidP="00190097">
            <w:pPr>
              <w:rPr>
                <w:rFonts w:ascii="Arial" w:hAnsi="Arial"/>
                <w:color w:val="222222"/>
              </w:rPr>
            </w:pPr>
            <w:r>
              <w:rPr>
                <w:rFonts w:ascii="Arial" w:hAnsi="Arial"/>
                <w:color w:val="222222"/>
              </w:rPr>
              <w:t>Prosíme upřesněte.</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TNS Nezamyslice TM</w:t>
            </w:r>
          </w:p>
        </w:tc>
        <w:tc>
          <w:tcPr>
            <w:tcW w:w="4184" w:type="dxa"/>
          </w:tcPr>
          <w:p w:rsidR="00A421C7" w:rsidRPr="00EA7F78" w:rsidRDefault="00020AB0" w:rsidP="00190097">
            <w:pPr>
              <w:rPr>
                <w:rFonts w:ascii="Arial" w:hAnsi="Arial"/>
                <w:color w:val="222222"/>
              </w:rPr>
            </w:pPr>
            <w:r>
              <w:rPr>
                <w:rFonts w:ascii="Arial" w:hAnsi="Arial"/>
                <w:color w:val="222222"/>
              </w:rPr>
              <w:t>Prosíme upřesněte.</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SpS Přerov</w:t>
            </w:r>
          </w:p>
        </w:tc>
        <w:tc>
          <w:tcPr>
            <w:tcW w:w="4184" w:type="dxa"/>
          </w:tcPr>
          <w:p w:rsidR="00A421C7" w:rsidRPr="00EA7F78" w:rsidRDefault="00020AB0" w:rsidP="00190097">
            <w:pPr>
              <w:rPr>
                <w:rFonts w:ascii="Arial" w:hAnsi="Arial"/>
                <w:color w:val="222222"/>
              </w:rPr>
            </w:pPr>
            <w:r>
              <w:rPr>
                <w:rFonts w:ascii="Arial" w:hAnsi="Arial"/>
                <w:color w:val="222222"/>
              </w:rPr>
              <w:t>Prosíme upřesněte.</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rPr>
            </w:pPr>
            <w:r>
              <w:rPr>
                <w:rFonts w:ascii="Arial" w:hAnsi="Arial"/>
              </w:rPr>
              <w:t> </w:t>
            </w:r>
          </w:p>
        </w:tc>
        <w:tc>
          <w:tcPr>
            <w:tcW w:w="4184" w:type="dxa"/>
          </w:tcPr>
          <w:p w:rsidR="00A421C7" w:rsidRPr="00EA7F78" w:rsidRDefault="00A421C7" w:rsidP="00190097">
            <w:pPr>
              <w:rPr>
                <w:rFonts w:ascii="Arial" w:hAnsi="Arial"/>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rPr>
            </w:pPr>
            <w:r>
              <w:rPr>
                <w:rFonts w:ascii="Arial" w:hAnsi="Arial"/>
                <w:b/>
                <w:i/>
              </w:rPr>
              <w:t>9</w:t>
            </w:r>
          </w:p>
        </w:tc>
        <w:tc>
          <w:tcPr>
            <w:tcW w:w="4184" w:type="dxa"/>
            <w:shd w:val="clear" w:color="auto" w:fill="auto"/>
            <w:noWrap/>
            <w:vAlign w:val="bottom"/>
            <w:hideMark/>
          </w:tcPr>
          <w:p w:rsidR="00A421C7" w:rsidRPr="00EA7F78" w:rsidRDefault="00020AB0" w:rsidP="00190097">
            <w:pPr>
              <w:rPr>
                <w:rFonts w:ascii="Arial" w:hAnsi="Arial"/>
                <w:b/>
                <w:bCs/>
                <w:color w:val="222222"/>
              </w:rPr>
            </w:pPr>
            <w:r>
              <w:rPr>
                <w:rFonts w:ascii="Arial" w:hAnsi="Arial"/>
                <w:b/>
                <w:color w:val="222222"/>
              </w:rPr>
              <w:t>Silnoproud – přeložky vedení nízkého, středního a vysokého napětí</w:t>
            </w:r>
          </w:p>
        </w:tc>
        <w:tc>
          <w:tcPr>
            <w:tcW w:w="4184" w:type="dxa"/>
          </w:tcPr>
          <w:p w:rsidR="00A421C7" w:rsidRPr="00EA7F78" w:rsidRDefault="00A421C7" w:rsidP="00190097">
            <w:pPr>
              <w:rPr>
                <w:rFonts w:ascii="Arial" w:hAnsi="Arial"/>
                <w:b/>
                <w:bCs/>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Nová pokládka vedení středního napětí</w:t>
            </w:r>
          </w:p>
        </w:tc>
        <w:tc>
          <w:tcPr>
            <w:tcW w:w="4184" w:type="dxa"/>
          </w:tcPr>
          <w:p w:rsidR="00A421C7" w:rsidRPr="00EA7F78" w:rsidRDefault="00A421C7" w:rsidP="00190097">
            <w:pPr>
              <w:rPr>
                <w:rFonts w:ascii="Arial" w:hAnsi="Arial"/>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Přeložka vedení zvlášť vysokého napětí</w:t>
            </w:r>
          </w:p>
        </w:tc>
        <w:tc>
          <w:tcPr>
            <w:tcW w:w="4184" w:type="dxa"/>
          </w:tcPr>
          <w:p w:rsidR="00A421C7" w:rsidRPr="00EA7F78" w:rsidRDefault="00020AB0" w:rsidP="00190097">
            <w:pPr>
              <w:rPr>
                <w:rFonts w:ascii="Arial" w:hAnsi="Arial"/>
                <w:color w:val="222222"/>
              </w:rPr>
            </w:pPr>
            <w:r>
              <w:rPr>
                <w:rFonts w:ascii="Arial" w:hAnsi="Arial"/>
                <w:color w:val="222222"/>
              </w:rPr>
              <w:t>Prosíme upřesněte.</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Přeložka vedení 2x vys. n. (trať. úsek)</w:t>
            </w:r>
          </w:p>
        </w:tc>
        <w:tc>
          <w:tcPr>
            <w:tcW w:w="4184" w:type="dxa"/>
          </w:tcPr>
          <w:p w:rsidR="00A421C7" w:rsidRPr="00EA7F78" w:rsidRDefault="00020AB0" w:rsidP="00190097">
            <w:pPr>
              <w:rPr>
                <w:rFonts w:ascii="Arial" w:hAnsi="Arial"/>
                <w:color w:val="222222"/>
              </w:rPr>
            </w:pPr>
            <w:r>
              <w:rPr>
                <w:rFonts w:ascii="Arial" w:hAnsi="Arial"/>
                <w:color w:val="222222"/>
              </w:rPr>
              <w:t>Prosíme upřesněte.</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Přeložka vedení 2x vys. n. (žel. stanice)</w:t>
            </w:r>
          </w:p>
        </w:tc>
        <w:tc>
          <w:tcPr>
            <w:tcW w:w="4184" w:type="dxa"/>
          </w:tcPr>
          <w:p w:rsidR="00A421C7" w:rsidRPr="00EA7F78" w:rsidRDefault="00020AB0" w:rsidP="00190097">
            <w:pPr>
              <w:rPr>
                <w:rFonts w:ascii="Arial" w:hAnsi="Arial"/>
                <w:color w:val="222222"/>
              </w:rPr>
            </w:pPr>
            <w:r>
              <w:rPr>
                <w:rFonts w:ascii="Arial" w:hAnsi="Arial"/>
                <w:color w:val="222222"/>
              </w:rPr>
              <w:t>Prosíme upřesněte.</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Nová pokládka vedení nízkého napětí</w:t>
            </w:r>
          </w:p>
        </w:tc>
        <w:tc>
          <w:tcPr>
            <w:tcW w:w="4184" w:type="dxa"/>
          </w:tcPr>
          <w:p w:rsidR="00A421C7" w:rsidRPr="00EA7F78" w:rsidRDefault="00020AB0" w:rsidP="00190097">
            <w:pPr>
              <w:rPr>
                <w:rFonts w:ascii="Arial" w:hAnsi="Arial"/>
                <w:color w:val="222222"/>
              </w:rPr>
            </w:pPr>
            <w:r>
              <w:rPr>
                <w:rFonts w:ascii="Arial" w:hAnsi="Arial"/>
                <w:color w:val="222222"/>
              </w:rPr>
              <w:t>Prosíme upřesněte.</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rPr>
            </w:pPr>
            <w:r>
              <w:rPr>
                <w:rFonts w:ascii="Arial" w:hAnsi="Arial"/>
              </w:rPr>
              <w:t> </w:t>
            </w:r>
          </w:p>
        </w:tc>
        <w:tc>
          <w:tcPr>
            <w:tcW w:w="4184" w:type="dxa"/>
          </w:tcPr>
          <w:p w:rsidR="00A421C7" w:rsidRPr="00EA7F78" w:rsidRDefault="00A421C7" w:rsidP="00190097">
            <w:pPr>
              <w:rPr>
                <w:rFonts w:ascii="Arial" w:hAnsi="Arial"/>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rPr>
            </w:pPr>
            <w:r>
              <w:rPr>
                <w:rFonts w:ascii="Arial" w:hAnsi="Arial"/>
                <w:b/>
                <w:i/>
              </w:rPr>
              <w:t>10</w:t>
            </w:r>
          </w:p>
        </w:tc>
        <w:tc>
          <w:tcPr>
            <w:tcW w:w="4184" w:type="dxa"/>
            <w:shd w:val="clear" w:color="auto" w:fill="auto"/>
            <w:noWrap/>
            <w:vAlign w:val="bottom"/>
            <w:hideMark/>
          </w:tcPr>
          <w:p w:rsidR="00A421C7" w:rsidRPr="00EA7F78" w:rsidRDefault="00020AB0" w:rsidP="00190097">
            <w:pPr>
              <w:rPr>
                <w:rFonts w:ascii="Arial" w:hAnsi="Arial"/>
                <w:b/>
                <w:bCs/>
                <w:color w:val="222222"/>
              </w:rPr>
            </w:pPr>
            <w:r>
              <w:rPr>
                <w:rFonts w:ascii="Arial" w:hAnsi="Arial"/>
                <w:b/>
                <w:color w:val="222222"/>
              </w:rPr>
              <w:t>Zabezpečovací zařízení</w:t>
            </w:r>
          </w:p>
        </w:tc>
        <w:tc>
          <w:tcPr>
            <w:tcW w:w="4184" w:type="dxa"/>
          </w:tcPr>
          <w:p w:rsidR="00A421C7" w:rsidRPr="00EA7F78" w:rsidRDefault="00A421C7" w:rsidP="00190097">
            <w:pPr>
              <w:rPr>
                <w:rFonts w:ascii="Arial" w:hAnsi="Arial"/>
                <w:b/>
                <w:bCs/>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Elektronické SFE (2–9 VJ)</w:t>
            </w:r>
          </w:p>
        </w:tc>
        <w:tc>
          <w:tcPr>
            <w:tcW w:w="4184" w:type="dxa"/>
          </w:tcPr>
          <w:p w:rsidR="00A421C7" w:rsidRPr="00EA7F78" w:rsidRDefault="00020AB0" w:rsidP="00190097">
            <w:pPr>
              <w:rPr>
                <w:rFonts w:ascii="Arial" w:hAnsi="Arial"/>
                <w:color w:val="222222"/>
              </w:rPr>
            </w:pPr>
            <w:r>
              <w:rPr>
                <w:rFonts w:ascii="Arial" w:hAnsi="Arial"/>
                <w:color w:val="222222"/>
              </w:rPr>
              <w:t>= elektronické zabezpečovací zařízení 2–9 jednotek?</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Elektronické SFE (10–15 VJ)</w:t>
            </w:r>
          </w:p>
        </w:tc>
        <w:tc>
          <w:tcPr>
            <w:tcW w:w="4184" w:type="dxa"/>
          </w:tcPr>
          <w:p w:rsidR="00A421C7" w:rsidRPr="00EA7F78" w:rsidRDefault="00020AB0" w:rsidP="00190097">
            <w:pPr>
              <w:rPr>
                <w:rFonts w:ascii="Arial" w:hAnsi="Arial"/>
                <w:color w:val="222222"/>
              </w:rPr>
            </w:pPr>
            <w:r>
              <w:rPr>
                <w:rFonts w:ascii="Arial" w:hAnsi="Arial"/>
                <w:color w:val="222222"/>
              </w:rPr>
              <w:t>Znamená „jednotka" provozní prvek, tedy například</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Elektronické SFE (16–25 VJ)</w:t>
            </w:r>
          </w:p>
        </w:tc>
        <w:tc>
          <w:tcPr>
            <w:tcW w:w="4184" w:type="dxa"/>
          </w:tcPr>
          <w:p w:rsidR="00A421C7" w:rsidRPr="00EA7F78" w:rsidRDefault="00020AB0" w:rsidP="00190097">
            <w:pPr>
              <w:rPr>
                <w:rFonts w:ascii="Arial" w:hAnsi="Arial"/>
                <w:color w:val="222222"/>
              </w:rPr>
            </w:pPr>
            <w:r>
              <w:rPr>
                <w:rFonts w:ascii="Arial" w:hAnsi="Arial"/>
                <w:color w:val="222222"/>
              </w:rPr>
              <w:t xml:space="preserve">výhybku, návěstidlo, detektor obsazenosti koleje, balízu? </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Elektronické SFE (26–50 v.j)</w:t>
            </w:r>
          </w:p>
        </w:tc>
        <w:tc>
          <w:tcPr>
            <w:tcW w:w="4184" w:type="dxa"/>
          </w:tcPr>
          <w:p w:rsidR="00A421C7" w:rsidRPr="00EA7F78" w:rsidRDefault="00020AB0" w:rsidP="00190097">
            <w:pPr>
              <w:rPr>
                <w:rFonts w:ascii="Arial" w:hAnsi="Arial"/>
                <w:color w:val="222222"/>
              </w:rPr>
            </w:pPr>
            <w:r>
              <w:rPr>
                <w:rFonts w:ascii="Arial" w:hAnsi="Arial"/>
                <w:color w:val="222222"/>
              </w:rPr>
              <w:t xml:space="preserve">Prosíme upřesněte. </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lastRenderedPageBreak/>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Elektronické SFE (více než 50 v.j)</w:t>
            </w:r>
          </w:p>
        </w:tc>
        <w:tc>
          <w:tcPr>
            <w:tcW w:w="4184" w:type="dxa"/>
          </w:tcPr>
          <w:p w:rsidR="00A421C7" w:rsidRPr="00EA7F78" w:rsidRDefault="00A421C7" w:rsidP="00190097">
            <w:pPr>
              <w:rPr>
                <w:rFonts w:ascii="Arial" w:hAnsi="Arial"/>
                <w:color w:val="222222"/>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Elektronické TZZ</w:t>
            </w:r>
          </w:p>
        </w:tc>
        <w:tc>
          <w:tcPr>
            <w:tcW w:w="4184" w:type="dxa"/>
          </w:tcPr>
          <w:p w:rsidR="00A421C7" w:rsidRPr="00EA7F78" w:rsidRDefault="00020AB0" w:rsidP="00190097">
            <w:pPr>
              <w:rPr>
                <w:rFonts w:ascii="Arial" w:hAnsi="Arial"/>
                <w:color w:val="222222"/>
              </w:rPr>
            </w:pPr>
            <w:r>
              <w:rPr>
                <w:rFonts w:ascii="Arial" w:hAnsi="Arial"/>
                <w:color w:val="222222"/>
              </w:rPr>
              <w:t>=obousměrný dvojkolejný automatický blok?</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 xml:space="preserve">Elektronické TZZ </w:t>
            </w:r>
          </w:p>
        </w:tc>
        <w:tc>
          <w:tcPr>
            <w:tcW w:w="4184" w:type="dxa"/>
          </w:tcPr>
          <w:p w:rsidR="00A421C7" w:rsidRPr="00EA7F78" w:rsidRDefault="00020AB0" w:rsidP="00190097">
            <w:pPr>
              <w:rPr>
                <w:rFonts w:ascii="Arial" w:hAnsi="Arial"/>
                <w:color w:val="222222"/>
              </w:rPr>
            </w:pPr>
            <w:r>
              <w:rPr>
                <w:rFonts w:ascii="Arial" w:hAnsi="Arial"/>
                <w:color w:val="222222"/>
              </w:rPr>
              <w:t>=obousměrný jednokolejný automatický blok?</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MPC s KO jednokolejné</w:t>
            </w:r>
          </w:p>
        </w:tc>
        <w:tc>
          <w:tcPr>
            <w:tcW w:w="4184" w:type="dxa"/>
          </w:tcPr>
          <w:p w:rsidR="00A421C7" w:rsidRPr="00EA7F78" w:rsidRDefault="00020AB0" w:rsidP="00190097">
            <w:pPr>
              <w:rPr>
                <w:rFonts w:ascii="Arial" w:hAnsi="Arial"/>
                <w:color w:val="222222"/>
              </w:rPr>
            </w:pPr>
            <w:r>
              <w:rPr>
                <w:rFonts w:ascii="Arial" w:hAnsi="Arial"/>
                <w:color w:val="222222"/>
              </w:rPr>
              <w:t>Prosíme upřesněte.</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MPC s KO vícekolejné</w:t>
            </w:r>
          </w:p>
        </w:tc>
        <w:tc>
          <w:tcPr>
            <w:tcW w:w="4184" w:type="dxa"/>
          </w:tcPr>
          <w:p w:rsidR="00A421C7" w:rsidRPr="00EA7F78" w:rsidRDefault="00020AB0" w:rsidP="00190097">
            <w:pPr>
              <w:rPr>
                <w:rFonts w:ascii="Arial" w:hAnsi="Arial"/>
                <w:color w:val="222222"/>
              </w:rPr>
            </w:pPr>
            <w:r>
              <w:rPr>
                <w:rFonts w:ascii="Arial" w:hAnsi="Arial"/>
                <w:color w:val="222222"/>
              </w:rPr>
              <w:t>Prosíme upřesněte.</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color w:val="222222"/>
              </w:rPr>
            </w:pPr>
            <w:r>
              <w:rPr>
                <w:rFonts w:ascii="Arial" w:hAnsi="Arial"/>
                <w:color w:val="222222"/>
              </w:rPr>
              <w:t>ETCS</w:t>
            </w:r>
          </w:p>
        </w:tc>
        <w:tc>
          <w:tcPr>
            <w:tcW w:w="4184" w:type="dxa"/>
          </w:tcPr>
          <w:p w:rsidR="00A421C7" w:rsidRPr="00EA7F78" w:rsidRDefault="00020AB0" w:rsidP="00190097">
            <w:pPr>
              <w:rPr>
                <w:rFonts w:ascii="Arial" w:hAnsi="Arial"/>
                <w:color w:val="222222"/>
              </w:rPr>
            </w:pPr>
            <w:r>
              <w:rPr>
                <w:rFonts w:ascii="Arial" w:hAnsi="Arial"/>
                <w:color w:val="222222"/>
              </w:rPr>
              <w:t>Jaká úroveň?</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020AB0" w:rsidP="00190097">
            <w:pPr>
              <w:rPr>
                <w:rFonts w:ascii="Arial" w:hAnsi="Arial"/>
              </w:rPr>
            </w:pPr>
            <w:r>
              <w:rPr>
                <w:rFonts w:ascii="Arial" w:hAnsi="Arial"/>
              </w:rPr>
              <w:t> </w:t>
            </w:r>
          </w:p>
        </w:tc>
        <w:tc>
          <w:tcPr>
            <w:tcW w:w="4184" w:type="dxa"/>
          </w:tcPr>
          <w:p w:rsidR="00A421C7" w:rsidRPr="00EA7F78" w:rsidRDefault="00A421C7" w:rsidP="00190097">
            <w:pPr>
              <w:rPr>
                <w:rFonts w:ascii="Arial" w:hAnsi="Arial"/>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rPr>
            </w:pPr>
            <w:r>
              <w:rPr>
                <w:rFonts w:ascii="Arial" w:hAnsi="Arial"/>
                <w:b/>
                <w:i/>
              </w:rPr>
              <w:t>11</w:t>
            </w:r>
          </w:p>
        </w:tc>
        <w:tc>
          <w:tcPr>
            <w:tcW w:w="4184" w:type="dxa"/>
            <w:shd w:val="clear" w:color="auto" w:fill="auto"/>
            <w:noWrap/>
            <w:vAlign w:val="bottom"/>
            <w:hideMark/>
          </w:tcPr>
          <w:p w:rsidR="00A421C7" w:rsidRPr="00EA7F78" w:rsidRDefault="00020AB0" w:rsidP="00190097">
            <w:pPr>
              <w:rPr>
                <w:rFonts w:ascii="Arial" w:hAnsi="Arial"/>
                <w:b/>
                <w:bCs/>
                <w:i/>
                <w:iCs/>
              </w:rPr>
            </w:pPr>
            <w:r>
              <w:rPr>
                <w:rFonts w:ascii="Arial" w:hAnsi="Arial"/>
                <w:b/>
                <w:i/>
              </w:rPr>
              <w:t>Telekomunikační zařízení</w:t>
            </w:r>
          </w:p>
        </w:tc>
        <w:tc>
          <w:tcPr>
            <w:tcW w:w="4184" w:type="dxa"/>
          </w:tcPr>
          <w:p w:rsidR="00A421C7" w:rsidRPr="00EA7F78" w:rsidRDefault="00020AB0" w:rsidP="00190097">
            <w:pPr>
              <w:rPr>
                <w:rFonts w:ascii="Arial" w:hAnsi="Arial"/>
                <w:b/>
                <w:bCs/>
                <w:i/>
                <w:iCs/>
              </w:rPr>
            </w:pPr>
            <w:r>
              <w:rPr>
                <w:rFonts w:ascii="Arial" w:hAnsi="Arial"/>
              </w:rPr>
              <w:t>Komunikační zařízení – Prosíme upřesněte!</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rPr>
            </w:pPr>
            <w:r>
              <w:rPr>
                <w:rFonts w:ascii="Arial" w:hAnsi="Arial"/>
              </w:rPr>
              <w:t> </w:t>
            </w:r>
          </w:p>
        </w:tc>
        <w:tc>
          <w:tcPr>
            <w:tcW w:w="4184" w:type="dxa"/>
            <w:shd w:val="clear" w:color="auto" w:fill="auto"/>
            <w:noWrap/>
            <w:vAlign w:val="bottom"/>
            <w:hideMark/>
          </w:tcPr>
          <w:p w:rsidR="00A421C7" w:rsidRPr="00EA7F78" w:rsidRDefault="00A421C7" w:rsidP="00190097">
            <w:pPr>
              <w:rPr>
                <w:rFonts w:ascii="Arial" w:hAnsi="Arial"/>
              </w:rPr>
            </w:pPr>
          </w:p>
        </w:tc>
        <w:tc>
          <w:tcPr>
            <w:tcW w:w="4184" w:type="dxa"/>
          </w:tcPr>
          <w:p w:rsidR="00A421C7" w:rsidRPr="00EA7F78" w:rsidRDefault="00A421C7" w:rsidP="00190097">
            <w:pPr>
              <w:rPr>
                <w:rFonts w:ascii="Arial" w:hAnsi="Arial"/>
              </w:rPr>
            </w:pPr>
          </w:p>
        </w:tc>
      </w:tr>
      <w:tr w:rsidR="00A421C7" w:rsidRPr="00432463" w:rsidTr="00190097">
        <w:trPr>
          <w:trHeight w:val="255"/>
        </w:trPr>
        <w:tc>
          <w:tcPr>
            <w:tcW w:w="501" w:type="dxa"/>
            <w:shd w:val="clear" w:color="auto" w:fill="auto"/>
            <w:noWrap/>
            <w:vAlign w:val="bottom"/>
            <w:hideMark/>
          </w:tcPr>
          <w:p w:rsidR="00A421C7" w:rsidRPr="00EA7F78" w:rsidRDefault="00A421C7" w:rsidP="00190097">
            <w:pPr>
              <w:jc w:val="center"/>
              <w:rPr>
                <w:rFonts w:ascii="Arial" w:hAnsi="Arial"/>
              </w:rPr>
            </w:pPr>
          </w:p>
        </w:tc>
        <w:tc>
          <w:tcPr>
            <w:tcW w:w="4184" w:type="dxa"/>
            <w:shd w:val="clear" w:color="auto" w:fill="auto"/>
            <w:noWrap/>
            <w:vAlign w:val="bottom"/>
            <w:hideMark/>
          </w:tcPr>
          <w:p w:rsidR="00A421C7" w:rsidRPr="00EA7F78" w:rsidRDefault="00020AB0" w:rsidP="00190097">
            <w:pPr>
              <w:rPr>
                <w:rFonts w:ascii="Arial" w:hAnsi="Arial"/>
                <w:bCs/>
                <w:i/>
                <w:iCs/>
              </w:rPr>
            </w:pPr>
            <w:r>
              <w:rPr>
                <w:rFonts w:ascii="Arial" w:hAnsi="Arial"/>
              </w:rPr>
              <w:t>Náklady na přípravu komplexních bezpečnostních struktur + souhrnné náklady = 25 %</w:t>
            </w:r>
          </w:p>
        </w:tc>
        <w:tc>
          <w:tcPr>
            <w:tcW w:w="4184" w:type="dxa"/>
          </w:tcPr>
          <w:p w:rsidR="00A421C7" w:rsidRPr="00EA7F78" w:rsidRDefault="00020AB0" w:rsidP="00190097">
            <w:pPr>
              <w:rPr>
                <w:rFonts w:ascii="Arial" w:hAnsi="Arial"/>
                <w:bCs/>
                <w:iCs/>
              </w:rPr>
            </w:pPr>
            <w:r>
              <w:rPr>
                <w:rFonts w:ascii="Arial" w:hAnsi="Arial"/>
              </w:rPr>
              <w:t>Prosíme upřesněte</w:t>
            </w:r>
          </w:p>
        </w:tc>
      </w:tr>
    </w:tbl>
    <w:p w:rsidR="00A421C7" w:rsidRPr="00EA7F78" w:rsidRDefault="00A421C7" w:rsidP="00A421C7">
      <w:pPr>
        <w:spacing w:before="120"/>
        <w:rPr>
          <w:rFonts w:ascii="Arial" w:hAnsi="Arial"/>
        </w:rPr>
      </w:pPr>
    </w:p>
    <w:p w:rsidR="00A421C7" w:rsidRPr="00102C81" w:rsidRDefault="00102C81" w:rsidP="00A421C7">
      <w:pPr>
        <w:spacing w:before="120"/>
        <w:rPr>
          <w:rFonts w:ascii="Arial" w:hAnsi="Arial"/>
          <w:i/>
          <w:color w:val="FF0000"/>
        </w:rPr>
      </w:pPr>
      <w:r w:rsidRPr="00102C81">
        <w:rPr>
          <w:rFonts w:ascii="Arial" w:hAnsi="Arial"/>
          <w:i/>
          <w:color w:val="FF0000"/>
        </w:rPr>
        <w:t>Jednotlivé položky budou vysvětleny na poradě.</w:t>
      </w:r>
    </w:p>
    <w:p w:rsidR="00440540" w:rsidRPr="00432463" w:rsidRDefault="00440540" w:rsidP="00235A00">
      <w:pPr>
        <w:rPr>
          <w:rFonts w:ascii="Arial" w:hAnsi="Arial"/>
        </w:rPr>
      </w:pPr>
    </w:p>
    <w:sectPr w:rsidR="00440540" w:rsidRPr="00432463" w:rsidSect="00CB6365">
      <w:headerReference w:type="even" r:id="rId12"/>
      <w:headerReference w:type="default" r:id="rId13"/>
      <w:footerReference w:type="default" r:id="rId14"/>
      <w:footerReference w:type="first" r:id="rId15"/>
      <w:pgSz w:w="11906" w:h="16838"/>
      <w:pgMar w:top="540" w:right="1106" w:bottom="709" w:left="976" w:header="720" w:footer="720" w:gutter="284"/>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0131" w:rsidRDefault="00D50131">
      <w:r>
        <w:separator/>
      </w:r>
    </w:p>
  </w:endnote>
  <w:endnote w:type="continuationSeparator" w:id="0">
    <w:p w:rsidR="00D50131" w:rsidRDefault="00D501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131" w:rsidRPr="00BD75CB" w:rsidRDefault="00D50131" w:rsidP="00BD75CB">
    <w:pPr>
      <w:pStyle w:val="Zpat"/>
      <w:tabs>
        <w:tab w:val="clear" w:pos="8306"/>
        <w:tab w:val="right" w:pos="9360"/>
      </w:tabs>
    </w:pPr>
    <w:r>
      <w:tab/>
    </w:r>
    <w:r>
      <w:tab/>
    </w:r>
    <w:r>
      <w:rPr>
        <w:rStyle w:val="slostrnky"/>
      </w:rPr>
      <w:fldChar w:fldCharType="begin"/>
    </w:r>
    <w:r>
      <w:rPr>
        <w:rStyle w:val="slostrnky"/>
      </w:rPr>
      <w:instrText>PAGE</w:instrText>
    </w:r>
    <w:r>
      <w:rPr>
        <w:rStyle w:val="slostrnky"/>
      </w:rPr>
      <w:fldChar w:fldCharType="separate"/>
    </w:r>
    <w:r w:rsidR="00C74735">
      <w:rPr>
        <w:rStyle w:val="slostrnky"/>
        <w:noProof/>
      </w:rPr>
      <w:t>5</w:t>
    </w:r>
    <w:r>
      <w:rPr>
        <w:rStyle w:val="slostrnky"/>
      </w:rPr>
      <w:fldChar w:fldCharType="end"/>
    </w:r>
    <w:r>
      <w:rPr>
        <w:rStyle w:val="slostrnky"/>
      </w:rPr>
      <w:t>/</w:t>
    </w:r>
    <w:r>
      <w:rPr>
        <w:rStyle w:val="slostrnky"/>
      </w:rPr>
      <w:fldChar w:fldCharType="begin"/>
    </w:r>
    <w:r>
      <w:rPr>
        <w:rStyle w:val="slostrnky"/>
      </w:rPr>
      <w:instrText>NUMPAGES</w:instrText>
    </w:r>
    <w:r>
      <w:rPr>
        <w:rStyle w:val="slostrnky"/>
      </w:rPr>
      <w:fldChar w:fldCharType="separate"/>
    </w:r>
    <w:r w:rsidR="00C74735">
      <w:rPr>
        <w:rStyle w:val="slostrnky"/>
        <w:noProof/>
      </w:rPr>
      <w:t>18</w:t>
    </w:r>
    <w:r>
      <w:rPr>
        <w:rStyle w:val="slostrnky"/>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131" w:rsidRPr="00BD75CB" w:rsidRDefault="00D50131" w:rsidP="00BD75CB">
    <w:pPr>
      <w:pStyle w:val="Zpat"/>
      <w:tabs>
        <w:tab w:val="clear" w:pos="8306"/>
        <w:tab w:val="right" w:pos="9360"/>
      </w:tabs>
    </w:pPr>
    <w:r>
      <w:tab/>
    </w:r>
    <w:r>
      <w:tab/>
    </w:r>
    <w:r>
      <w:rPr>
        <w:rStyle w:val="slostrnky"/>
      </w:rPr>
      <w:fldChar w:fldCharType="begin"/>
    </w:r>
    <w:r>
      <w:rPr>
        <w:rStyle w:val="slostrnky"/>
      </w:rPr>
      <w:instrText>PAGE</w:instrText>
    </w:r>
    <w:r>
      <w:rPr>
        <w:rStyle w:val="slostrnky"/>
      </w:rPr>
      <w:fldChar w:fldCharType="separate"/>
    </w:r>
    <w:r w:rsidR="00102C81">
      <w:rPr>
        <w:rStyle w:val="slostrnky"/>
        <w:noProof/>
      </w:rPr>
      <w:t>1</w:t>
    </w:r>
    <w:r>
      <w:rPr>
        <w:rStyle w:val="slostrnky"/>
      </w:rPr>
      <w:fldChar w:fldCharType="end"/>
    </w:r>
    <w:r>
      <w:rPr>
        <w:rStyle w:val="slostrnky"/>
      </w:rPr>
      <w:t>/</w:t>
    </w:r>
    <w:r>
      <w:rPr>
        <w:rStyle w:val="slostrnky"/>
      </w:rPr>
      <w:fldChar w:fldCharType="begin"/>
    </w:r>
    <w:r>
      <w:rPr>
        <w:rStyle w:val="slostrnky"/>
      </w:rPr>
      <w:instrText>NUMPAGES</w:instrText>
    </w:r>
    <w:r>
      <w:rPr>
        <w:rStyle w:val="slostrnky"/>
      </w:rPr>
      <w:fldChar w:fldCharType="separate"/>
    </w:r>
    <w:r w:rsidR="00102C81">
      <w:rPr>
        <w:rStyle w:val="slostrnky"/>
        <w:noProof/>
      </w:rPr>
      <w:t>18</w:t>
    </w:r>
    <w:r>
      <w:rPr>
        <w:rStyle w:val="slostrnky"/>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0131" w:rsidRDefault="00D50131">
      <w:r>
        <w:separator/>
      </w:r>
    </w:p>
  </w:footnote>
  <w:footnote w:type="continuationSeparator" w:id="0">
    <w:p w:rsidR="00D50131" w:rsidRDefault="00D50131">
      <w:r>
        <w:continuationSeparator/>
      </w:r>
    </w:p>
  </w:footnote>
  <w:footnote w:id="1">
    <w:p w:rsidR="00D50131" w:rsidRPr="00EA7F78" w:rsidRDefault="00D50131" w:rsidP="00CB6365">
      <w:pPr>
        <w:jc w:val="both"/>
        <w:rPr>
          <w:rFonts w:ascii="Arial" w:hAnsi="Arial"/>
          <w:sz w:val="16"/>
          <w:szCs w:val="16"/>
        </w:rPr>
      </w:pPr>
      <w:r>
        <w:rPr>
          <w:rStyle w:val="Znakapoznpodarou"/>
          <w:sz w:val="16"/>
        </w:rPr>
        <w:footnoteRef/>
      </w:r>
      <w:r>
        <w:rPr>
          <w:sz w:val="16"/>
        </w:rPr>
        <w:t xml:space="preserve"> </w:t>
      </w:r>
      <w:r>
        <w:rPr>
          <w:rFonts w:ascii="Arial" w:hAnsi="Arial"/>
          <w:sz w:val="16"/>
        </w:rPr>
        <w:t>Problematické je například zřejmé doporučení vyřadit variantu O2 v bodu 7. „Závěr a doporučení“. Ačkoliv byla vybrána jako slibná, s nejlepším poměrem nákladů a přínosů 6,44 %, bylo konstatováno, že „nesplňuje základní požadavky na moderní železniční trať, která by měla být vybudována v jádru sítě TEN-T. Její parametry by vyhovovaly možná v 90. letech, ale nikoliv dnes. Kromě toho nesplňuje základní metodologické požadavky MD z 5. prosince 2013, když nevyhovuje spojením Brna s Ostravou a Brna se Zlínem a nemá žádnou provozní rezervu.“ Je-li tomu tak, měla být tato varianta vyřazena již ve fázi užšího výběru ve studii, nebo měla být navržena vhodnější verze (například plně dvojkolejná O2, která by požadavky na provoz vlaků splnila, viz bod c).</w:t>
      </w:r>
    </w:p>
    <w:p w:rsidR="00D50131" w:rsidRPr="00EA7F78" w:rsidRDefault="00D50131">
      <w:pPr>
        <w:pStyle w:val="Textpoznpodarou"/>
      </w:pPr>
    </w:p>
  </w:footnote>
  <w:footnote w:id="2">
    <w:p w:rsidR="00D50131" w:rsidRPr="00C4207D" w:rsidRDefault="00D50131" w:rsidP="00440540">
      <w:pPr>
        <w:pStyle w:val="Textpoznpodarou"/>
        <w:rPr>
          <w:rFonts w:ascii="Arial" w:hAnsi="Arial" w:cs="Arial"/>
          <w:sz w:val="16"/>
          <w:szCs w:val="16"/>
        </w:rPr>
      </w:pPr>
      <w:r>
        <w:rPr>
          <w:rStyle w:val="Znakapoznpodarou"/>
          <w:rFonts w:ascii="Arial" w:hAnsi="Arial"/>
          <w:sz w:val="16"/>
        </w:rPr>
        <w:footnoteRef/>
      </w:r>
      <w:r>
        <w:rPr>
          <w:rFonts w:ascii="Arial" w:hAnsi="Arial"/>
        </w:rPr>
        <w:t xml:space="preserve"> </w:t>
      </w:r>
      <w:r>
        <w:rPr>
          <w:rFonts w:ascii="Arial" w:hAnsi="Arial"/>
          <w:sz w:val="16"/>
        </w:rPr>
        <w:t xml:space="preserve">Podle jízdního řádu ČD spojení Brno – Přerov/Olomouc v současné době obsluhují pouze rychlíky. Při hledání vlaků EC a Ex mezi „mezinárodními spoji“ nebyly žádné dálkové vlaky nalezeny.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131" w:rsidRDefault="00D50131">
    <w:pPr>
      <w:pStyle w:val="Zhlav"/>
      <w:framePr w:wrap="around" w:vAnchor="text" w:hAnchor="margin" w:xAlign="right" w:y="1"/>
      <w:rPr>
        <w:rStyle w:val="slostrnky"/>
      </w:rPr>
    </w:pPr>
    <w:r>
      <w:rPr>
        <w:rStyle w:val="slostrnky"/>
      </w:rPr>
      <w:fldChar w:fldCharType="begin"/>
    </w:r>
    <w:r>
      <w:rPr>
        <w:rStyle w:val="slostrnky"/>
      </w:rPr>
      <w:instrText>PAGE</w:instrText>
    </w:r>
    <w:r>
      <w:rPr>
        <w:rStyle w:val="slostrnky"/>
      </w:rPr>
      <w:fldChar w:fldCharType="end"/>
    </w:r>
  </w:p>
  <w:p w:rsidR="00D50131" w:rsidRDefault="00D50131">
    <w:pPr>
      <w:pStyle w:val="Zhlav"/>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131" w:rsidRDefault="00D50131">
    <w:pPr>
      <w:pStyle w:val="Zhlav"/>
      <w:framePr w:wrap="around" w:vAnchor="text" w:hAnchor="margin" w:xAlign="right" w:y="1"/>
      <w:rPr>
        <w:rStyle w:val="slostrnky"/>
        <w:rFonts w:ascii="Arial" w:hAnsi="Arial" w:cs="Arial"/>
      </w:rPr>
    </w:pPr>
  </w:p>
  <w:p w:rsidR="00D50131" w:rsidRDefault="00D50131">
    <w:pPr>
      <w:pStyle w:val="Zhlav"/>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E476C"/>
    <w:multiLevelType w:val="hybridMultilevel"/>
    <w:tmpl w:val="0CFEBCFC"/>
    <w:lvl w:ilvl="0" w:tplc="04050017">
      <w:start w:val="1"/>
      <w:numFmt w:val="lowerLetter"/>
      <w:lvlText w:val="%1)"/>
      <w:lvlJc w:val="left"/>
      <w:pPr>
        <w:ind w:left="360" w:hanging="360"/>
      </w:pPr>
      <w:rPr>
        <w:rFonts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C4855F7"/>
    <w:multiLevelType w:val="hybridMultilevel"/>
    <w:tmpl w:val="21647310"/>
    <w:lvl w:ilvl="0" w:tplc="0809000F">
      <w:start w:val="1"/>
      <w:numFmt w:val="decimal"/>
      <w:lvlText w:val="%1."/>
      <w:lvlJc w:val="left"/>
      <w:pPr>
        <w:ind w:left="717" w:hanging="360"/>
      </w:pPr>
      <w:rPr>
        <w:rFonts w:hint="default"/>
      </w:rPr>
    </w:lvl>
    <w:lvl w:ilvl="1" w:tplc="08090003">
      <w:start w:val="1"/>
      <w:numFmt w:val="bullet"/>
      <w:lvlText w:val="o"/>
      <w:lvlJc w:val="left"/>
      <w:pPr>
        <w:ind w:left="1437" w:hanging="360"/>
      </w:pPr>
      <w:rPr>
        <w:rFonts w:ascii="Courier New" w:hAnsi="Courier New" w:cs="Courier New" w:hint="default"/>
      </w:rPr>
    </w:lvl>
    <w:lvl w:ilvl="2" w:tplc="08090005">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2">
    <w:nsid w:val="13153A57"/>
    <w:multiLevelType w:val="hybridMultilevel"/>
    <w:tmpl w:val="B8B0C178"/>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1A2530E3"/>
    <w:multiLevelType w:val="hybridMultilevel"/>
    <w:tmpl w:val="8CB47C72"/>
    <w:lvl w:ilvl="0" w:tplc="0809001B">
      <w:start w:val="1"/>
      <w:numFmt w:val="lowerRoman"/>
      <w:lvlText w:val="%1."/>
      <w:lvlJc w:val="righ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nsid w:val="1A573843"/>
    <w:multiLevelType w:val="hybridMultilevel"/>
    <w:tmpl w:val="31EECB0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DA73E9E"/>
    <w:multiLevelType w:val="hybridMultilevel"/>
    <w:tmpl w:val="8CB47C72"/>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FF826F1"/>
    <w:multiLevelType w:val="hybridMultilevel"/>
    <w:tmpl w:val="54663430"/>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0D838AF"/>
    <w:multiLevelType w:val="hybridMultilevel"/>
    <w:tmpl w:val="8CB47C72"/>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nsid w:val="23941161"/>
    <w:multiLevelType w:val="hybridMultilevel"/>
    <w:tmpl w:val="3F286C5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4626D01"/>
    <w:multiLevelType w:val="hybridMultilevel"/>
    <w:tmpl w:val="34B6B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73A126D"/>
    <w:multiLevelType w:val="hybridMultilevel"/>
    <w:tmpl w:val="325C48B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763331C"/>
    <w:multiLevelType w:val="hybridMultilevel"/>
    <w:tmpl w:val="CF74238A"/>
    <w:lvl w:ilvl="0" w:tplc="04050017">
      <w:start w:val="1"/>
      <w:numFmt w:val="lowerLetter"/>
      <w:lvlText w:val="%1)"/>
      <w:lvlJc w:val="left"/>
      <w:pPr>
        <w:ind w:left="360" w:hanging="360"/>
      </w:pPr>
      <w:rPr>
        <w:rFonts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276F0A4A"/>
    <w:multiLevelType w:val="hybridMultilevel"/>
    <w:tmpl w:val="B61002F6"/>
    <w:lvl w:ilvl="0" w:tplc="0405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2815639A"/>
    <w:multiLevelType w:val="hybridMultilevel"/>
    <w:tmpl w:val="8CB47C72"/>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nsid w:val="298D4428"/>
    <w:multiLevelType w:val="hybridMultilevel"/>
    <w:tmpl w:val="F156F5D4"/>
    <w:lvl w:ilvl="0" w:tplc="08090003">
      <w:start w:val="1"/>
      <w:numFmt w:val="bullet"/>
      <w:lvlText w:val="o"/>
      <w:lvlJc w:val="left"/>
      <w:pPr>
        <w:ind w:left="1080" w:hanging="360"/>
      </w:pPr>
      <w:rPr>
        <w:rFonts w:ascii="Courier New" w:hAnsi="Courier New" w:cs="Courier New"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nsid w:val="2994502C"/>
    <w:multiLevelType w:val="hybridMultilevel"/>
    <w:tmpl w:val="F60CAA7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nsid w:val="2C1738F0"/>
    <w:multiLevelType w:val="hybridMultilevel"/>
    <w:tmpl w:val="8CB47C72"/>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nsid w:val="31A1383E"/>
    <w:multiLevelType w:val="hybridMultilevel"/>
    <w:tmpl w:val="A288E4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385E328F"/>
    <w:multiLevelType w:val="hybridMultilevel"/>
    <w:tmpl w:val="8CB47C72"/>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nsid w:val="389208C2"/>
    <w:multiLevelType w:val="hybridMultilevel"/>
    <w:tmpl w:val="8CB47C72"/>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nsid w:val="3CE72272"/>
    <w:multiLevelType w:val="hybridMultilevel"/>
    <w:tmpl w:val="74A078A0"/>
    <w:lvl w:ilvl="0" w:tplc="04050003">
      <w:start w:val="1"/>
      <w:numFmt w:val="bullet"/>
      <w:lvlText w:val="o"/>
      <w:lvlJc w:val="left"/>
      <w:pPr>
        <w:ind w:left="357" w:hanging="360"/>
      </w:pPr>
      <w:rPr>
        <w:rFonts w:ascii="Courier New" w:hAnsi="Courier New" w:cs="Courier New" w:hint="default"/>
      </w:rPr>
    </w:lvl>
    <w:lvl w:ilvl="1" w:tplc="08090003">
      <w:start w:val="1"/>
      <w:numFmt w:val="bullet"/>
      <w:lvlText w:val="o"/>
      <w:lvlJc w:val="left"/>
      <w:pPr>
        <w:ind w:left="1077" w:hanging="360"/>
      </w:pPr>
      <w:rPr>
        <w:rFonts w:ascii="Courier New" w:hAnsi="Courier New" w:cs="Courier New" w:hint="default"/>
      </w:rPr>
    </w:lvl>
    <w:lvl w:ilvl="2" w:tplc="08090005">
      <w:start w:val="1"/>
      <w:numFmt w:val="bullet"/>
      <w:lvlText w:val=""/>
      <w:lvlJc w:val="left"/>
      <w:pPr>
        <w:ind w:left="1797" w:hanging="360"/>
      </w:pPr>
      <w:rPr>
        <w:rFonts w:ascii="Wingdings" w:hAnsi="Wingdings" w:hint="default"/>
      </w:rPr>
    </w:lvl>
    <w:lvl w:ilvl="3" w:tplc="08090001" w:tentative="1">
      <w:start w:val="1"/>
      <w:numFmt w:val="bullet"/>
      <w:lvlText w:val=""/>
      <w:lvlJc w:val="left"/>
      <w:pPr>
        <w:ind w:left="2517" w:hanging="360"/>
      </w:pPr>
      <w:rPr>
        <w:rFonts w:ascii="Symbol" w:hAnsi="Symbol" w:hint="default"/>
      </w:rPr>
    </w:lvl>
    <w:lvl w:ilvl="4" w:tplc="08090003" w:tentative="1">
      <w:start w:val="1"/>
      <w:numFmt w:val="bullet"/>
      <w:lvlText w:val="o"/>
      <w:lvlJc w:val="left"/>
      <w:pPr>
        <w:ind w:left="3237" w:hanging="360"/>
      </w:pPr>
      <w:rPr>
        <w:rFonts w:ascii="Courier New" w:hAnsi="Courier New" w:cs="Courier New" w:hint="default"/>
      </w:rPr>
    </w:lvl>
    <w:lvl w:ilvl="5" w:tplc="08090005" w:tentative="1">
      <w:start w:val="1"/>
      <w:numFmt w:val="bullet"/>
      <w:lvlText w:val=""/>
      <w:lvlJc w:val="left"/>
      <w:pPr>
        <w:ind w:left="3957" w:hanging="360"/>
      </w:pPr>
      <w:rPr>
        <w:rFonts w:ascii="Wingdings" w:hAnsi="Wingdings" w:hint="default"/>
      </w:rPr>
    </w:lvl>
    <w:lvl w:ilvl="6" w:tplc="08090001" w:tentative="1">
      <w:start w:val="1"/>
      <w:numFmt w:val="bullet"/>
      <w:lvlText w:val=""/>
      <w:lvlJc w:val="left"/>
      <w:pPr>
        <w:ind w:left="4677" w:hanging="360"/>
      </w:pPr>
      <w:rPr>
        <w:rFonts w:ascii="Symbol" w:hAnsi="Symbol" w:hint="default"/>
      </w:rPr>
    </w:lvl>
    <w:lvl w:ilvl="7" w:tplc="08090003" w:tentative="1">
      <w:start w:val="1"/>
      <w:numFmt w:val="bullet"/>
      <w:lvlText w:val="o"/>
      <w:lvlJc w:val="left"/>
      <w:pPr>
        <w:ind w:left="5397" w:hanging="360"/>
      </w:pPr>
      <w:rPr>
        <w:rFonts w:ascii="Courier New" w:hAnsi="Courier New" w:cs="Courier New" w:hint="default"/>
      </w:rPr>
    </w:lvl>
    <w:lvl w:ilvl="8" w:tplc="08090005" w:tentative="1">
      <w:start w:val="1"/>
      <w:numFmt w:val="bullet"/>
      <w:lvlText w:val=""/>
      <w:lvlJc w:val="left"/>
      <w:pPr>
        <w:ind w:left="6117" w:hanging="360"/>
      </w:pPr>
      <w:rPr>
        <w:rFonts w:ascii="Wingdings" w:hAnsi="Wingdings" w:hint="default"/>
      </w:rPr>
    </w:lvl>
  </w:abstractNum>
  <w:abstractNum w:abstractNumId="21">
    <w:nsid w:val="3CEC7809"/>
    <w:multiLevelType w:val="hybridMultilevel"/>
    <w:tmpl w:val="3976E02C"/>
    <w:lvl w:ilvl="0" w:tplc="0809000F">
      <w:start w:val="1"/>
      <w:numFmt w:val="decimal"/>
      <w:lvlText w:val="%1."/>
      <w:lvlJc w:val="left"/>
      <w:pPr>
        <w:ind w:left="360" w:hanging="360"/>
      </w:pPr>
      <w:rPr>
        <w:rFonts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4A5A1883"/>
    <w:multiLevelType w:val="hybridMultilevel"/>
    <w:tmpl w:val="028C22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1F449CB"/>
    <w:multiLevelType w:val="hybridMultilevel"/>
    <w:tmpl w:val="4B2E8540"/>
    <w:lvl w:ilvl="0" w:tplc="0405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5ABD4296"/>
    <w:multiLevelType w:val="hybridMultilevel"/>
    <w:tmpl w:val="9208B3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5D0A019F"/>
    <w:multiLevelType w:val="hybridMultilevel"/>
    <w:tmpl w:val="8CB47C72"/>
    <w:lvl w:ilvl="0" w:tplc="0809001B">
      <w:start w:val="1"/>
      <w:numFmt w:val="lowerRoman"/>
      <w:lvlText w:val="%1."/>
      <w:lvlJc w:val="righ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nsid w:val="5DAF49CF"/>
    <w:multiLevelType w:val="hybridMultilevel"/>
    <w:tmpl w:val="A6C2DF90"/>
    <w:lvl w:ilvl="0" w:tplc="0809000F">
      <w:start w:val="1"/>
      <w:numFmt w:val="decimal"/>
      <w:lvlText w:val="%1."/>
      <w:lvlJc w:val="left"/>
      <w:pPr>
        <w:ind w:left="357" w:hanging="360"/>
      </w:pPr>
      <w:rPr>
        <w:rFonts w:hint="default"/>
      </w:rPr>
    </w:lvl>
    <w:lvl w:ilvl="1" w:tplc="08090003">
      <w:start w:val="1"/>
      <w:numFmt w:val="bullet"/>
      <w:lvlText w:val="o"/>
      <w:lvlJc w:val="left"/>
      <w:pPr>
        <w:ind w:left="1077" w:hanging="360"/>
      </w:pPr>
      <w:rPr>
        <w:rFonts w:ascii="Courier New" w:hAnsi="Courier New" w:cs="Courier New" w:hint="default"/>
      </w:rPr>
    </w:lvl>
    <w:lvl w:ilvl="2" w:tplc="08090005">
      <w:start w:val="1"/>
      <w:numFmt w:val="bullet"/>
      <w:lvlText w:val=""/>
      <w:lvlJc w:val="left"/>
      <w:pPr>
        <w:ind w:left="1797" w:hanging="360"/>
      </w:pPr>
      <w:rPr>
        <w:rFonts w:ascii="Wingdings" w:hAnsi="Wingdings" w:hint="default"/>
      </w:rPr>
    </w:lvl>
    <w:lvl w:ilvl="3" w:tplc="08090001" w:tentative="1">
      <w:start w:val="1"/>
      <w:numFmt w:val="bullet"/>
      <w:lvlText w:val=""/>
      <w:lvlJc w:val="left"/>
      <w:pPr>
        <w:ind w:left="2517" w:hanging="360"/>
      </w:pPr>
      <w:rPr>
        <w:rFonts w:ascii="Symbol" w:hAnsi="Symbol" w:hint="default"/>
      </w:rPr>
    </w:lvl>
    <w:lvl w:ilvl="4" w:tplc="08090003" w:tentative="1">
      <w:start w:val="1"/>
      <w:numFmt w:val="bullet"/>
      <w:lvlText w:val="o"/>
      <w:lvlJc w:val="left"/>
      <w:pPr>
        <w:ind w:left="3237" w:hanging="360"/>
      </w:pPr>
      <w:rPr>
        <w:rFonts w:ascii="Courier New" w:hAnsi="Courier New" w:cs="Courier New" w:hint="default"/>
      </w:rPr>
    </w:lvl>
    <w:lvl w:ilvl="5" w:tplc="08090005" w:tentative="1">
      <w:start w:val="1"/>
      <w:numFmt w:val="bullet"/>
      <w:lvlText w:val=""/>
      <w:lvlJc w:val="left"/>
      <w:pPr>
        <w:ind w:left="3957" w:hanging="360"/>
      </w:pPr>
      <w:rPr>
        <w:rFonts w:ascii="Wingdings" w:hAnsi="Wingdings" w:hint="default"/>
      </w:rPr>
    </w:lvl>
    <w:lvl w:ilvl="6" w:tplc="08090001" w:tentative="1">
      <w:start w:val="1"/>
      <w:numFmt w:val="bullet"/>
      <w:lvlText w:val=""/>
      <w:lvlJc w:val="left"/>
      <w:pPr>
        <w:ind w:left="4677" w:hanging="360"/>
      </w:pPr>
      <w:rPr>
        <w:rFonts w:ascii="Symbol" w:hAnsi="Symbol" w:hint="default"/>
      </w:rPr>
    </w:lvl>
    <w:lvl w:ilvl="7" w:tplc="08090003" w:tentative="1">
      <w:start w:val="1"/>
      <w:numFmt w:val="bullet"/>
      <w:lvlText w:val="o"/>
      <w:lvlJc w:val="left"/>
      <w:pPr>
        <w:ind w:left="5397" w:hanging="360"/>
      </w:pPr>
      <w:rPr>
        <w:rFonts w:ascii="Courier New" w:hAnsi="Courier New" w:cs="Courier New" w:hint="default"/>
      </w:rPr>
    </w:lvl>
    <w:lvl w:ilvl="8" w:tplc="08090005" w:tentative="1">
      <w:start w:val="1"/>
      <w:numFmt w:val="bullet"/>
      <w:lvlText w:val=""/>
      <w:lvlJc w:val="left"/>
      <w:pPr>
        <w:ind w:left="6117" w:hanging="360"/>
      </w:pPr>
      <w:rPr>
        <w:rFonts w:ascii="Wingdings" w:hAnsi="Wingdings" w:hint="default"/>
      </w:rPr>
    </w:lvl>
  </w:abstractNum>
  <w:abstractNum w:abstractNumId="27">
    <w:nsid w:val="5E0F38C4"/>
    <w:multiLevelType w:val="hybridMultilevel"/>
    <w:tmpl w:val="8CB47C72"/>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nsid w:val="696C18D7"/>
    <w:multiLevelType w:val="hybridMultilevel"/>
    <w:tmpl w:val="4B3EF22C"/>
    <w:lvl w:ilvl="0" w:tplc="08090001">
      <w:start w:val="1"/>
      <w:numFmt w:val="bullet"/>
      <w:lvlText w:val=""/>
      <w:lvlJc w:val="left"/>
      <w:pPr>
        <w:ind w:left="717" w:hanging="360"/>
      </w:pPr>
      <w:rPr>
        <w:rFonts w:ascii="Symbol" w:hAnsi="Symbol" w:hint="default"/>
      </w:rPr>
    </w:lvl>
    <w:lvl w:ilvl="1" w:tplc="08090003">
      <w:start w:val="1"/>
      <w:numFmt w:val="bullet"/>
      <w:lvlText w:val="o"/>
      <w:lvlJc w:val="left"/>
      <w:pPr>
        <w:ind w:left="1437" w:hanging="360"/>
      </w:pPr>
      <w:rPr>
        <w:rFonts w:ascii="Courier New" w:hAnsi="Courier New" w:cs="Courier New" w:hint="default"/>
      </w:rPr>
    </w:lvl>
    <w:lvl w:ilvl="2" w:tplc="08090005">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29">
    <w:nsid w:val="6B9326B5"/>
    <w:multiLevelType w:val="hybridMultilevel"/>
    <w:tmpl w:val="4F861CB2"/>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6D39049F"/>
    <w:multiLevelType w:val="hybridMultilevel"/>
    <w:tmpl w:val="D644897E"/>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6E30716D"/>
    <w:multiLevelType w:val="hybridMultilevel"/>
    <w:tmpl w:val="570026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nsid w:val="70441F4B"/>
    <w:multiLevelType w:val="hybridMultilevel"/>
    <w:tmpl w:val="8CB47C72"/>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nsid w:val="717141C6"/>
    <w:multiLevelType w:val="hybridMultilevel"/>
    <w:tmpl w:val="8CB47C72"/>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nsid w:val="72904A46"/>
    <w:multiLevelType w:val="hybridMultilevel"/>
    <w:tmpl w:val="2C38AE06"/>
    <w:lvl w:ilvl="0" w:tplc="0809001B">
      <w:start w:val="1"/>
      <w:numFmt w:val="lowerRoman"/>
      <w:lvlText w:val="%1."/>
      <w:lvlJc w:val="righ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35">
    <w:nsid w:val="7370583B"/>
    <w:multiLevelType w:val="hybridMultilevel"/>
    <w:tmpl w:val="1764CAF6"/>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76586E71"/>
    <w:multiLevelType w:val="hybridMultilevel"/>
    <w:tmpl w:val="AF0856B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nsid w:val="7A4633D3"/>
    <w:multiLevelType w:val="hybridMultilevel"/>
    <w:tmpl w:val="A6E403D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7BB06C8C"/>
    <w:multiLevelType w:val="hybridMultilevel"/>
    <w:tmpl w:val="B60C8D2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31"/>
  </w:num>
  <w:num w:numId="3">
    <w:abstractNumId w:val="1"/>
  </w:num>
  <w:num w:numId="4">
    <w:abstractNumId w:val="26"/>
  </w:num>
  <w:num w:numId="5">
    <w:abstractNumId w:val="21"/>
  </w:num>
  <w:num w:numId="6">
    <w:abstractNumId w:val="14"/>
  </w:num>
  <w:num w:numId="7">
    <w:abstractNumId w:val="35"/>
  </w:num>
  <w:num w:numId="8">
    <w:abstractNumId w:val="2"/>
  </w:num>
  <w:num w:numId="9">
    <w:abstractNumId w:val="30"/>
  </w:num>
  <w:num w:numId="10">
    <w:abstractNumId w:val="37"/>
  </w:num>
  <w:num w:numId="11">
    <w:abstractNumId w:val="15"/>
  </w:num>
  <w:num w:numId="12">
    <w:abstractNumId w:val="29"/>
  </w:num>
  <w:num w:numId="13">
    <w:abstractNumId w:val="10"/>
  </w:num>
  <w:num w:numId="14">
    <w:abstractNumId w:val="38"/>
  </w:num>
  <w:num w:numId="15">
    <w:abstractNumId w:val="0"/>
  </w:num>
  <w:num w:numId="16">
    <w:abstractNumId w:val="11"/>
  </w:num>
  <w:num w:numId="17">
    <w:abstractNumId w:val="20"/>
  </w:num>
  <w:num w:numId="18">
    <w:abstractNumId w:val="23"/>
  </w:num>
  <w:num w:numId="19">
    <w:abstractNumId w:val="12"/>
  </w:num>
  <w:num w:numId="20">
    <w:abstractNumId w:val="6"/>
  </w:num>
  <w:num w:numId="21">
    <w:abstractNumId w:val="4"/>
  </w:num>
  <w:num w:numId="22">
    <w:abstractNumId w:val="13"/>
  </w:num>
  <w:num w:numId="23">
    <w:abstractNumId w:val="28"/>
  </w:num>
  <w:num w:numId="24">
    <w:abstractNumId w:val="16"/>
  </w:num>
  <w:num w:numId="25">
    <w:abstractNumId w:val="5"/>
  </w:num>
  <w:num w:numId="26">
    <w:abstractNumId w:val="25"/>
  </w:num>
  <w:num w:numId="27">
    <w:abstractNumId w:val="36"/>
  </w:num>
  <w:num w:numId="28">
    <w:abstractNumId w:val="19"/>
  </w:num>
  <w:num w:numId="29">
    <w:abstractNumId w:val="18"/>
  </w:num>
  <w:num w:numId="30">
    <w:abstractNumId w:val="17"/>
  </w:num>
  <w:num w:numId="31">
    <w:abstractNumId w:val="33"/>
  </w:num>
  <w:num w:numId="32">
    <w:abstractNumId w:val="32"/>
  </w:num>
  <w:num w:numId="33">
    <w:abstractNumId w:val="27"/>
  </w:num>
  <w:num w:numId="34">
    <w:abstractNumId w:val="7"/>
  </w:num>
  <w:num w:numId="35">
    <w:abstractNumId w:val="34"/>
  </w:num>
  <w:num w:numId="36">
    <w:abstractNumId w:val="3"/>
  </w:num>
  <w:num w:numId="37">
    <w:abstractNumId w:val="24"/>
  </w:num>
  <w:num w:numId="38">
    <w:abstractNumId w:val="22"/>
  </w:num>
  <w:num w:numId="39">
    <w:abstractNumId w:val="9"/>
  </w:num>
  <w:numIdMacAtCleanup w:val="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ul Riley">
    <w15:presenceInfo w15:providerId="Windows Live" w15:userId="82a5fed0f86aeca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hyphenationZone w:val="425"/>
  <w:characterSpacingControl w:val="doNotCompress"/>
  <w:hdrShapeDefaults>
    <o:shapedefaults v:ext="edit" spidmax="4097"/>
  </w:hdrShapeDefaults>
  <w:footnotePr>
    <w:footnote w:id="-1"/>
    <w:footnote w:id="0"/>
  </w:footnotePr>
  <w:endnotePr>
    <w:endnote w:id="-1"/>
    <w:endnote w:id="0"/>
  </w:endnotePr>
  <w:compat/>
  <w:rsids>
    <w:rsidRoot w:val="00F24139"/>
    <w:rsid w:val="0000509C"/>
    <w:rsid w:val="000104EA"/>
    <w:rsid w:val="00011F5C"/>
    <w:rsid w:val="000128F6"/>
    <w:rsid w:val="00014FF7"/>
    <w:rsid w:val="00020AB0"/>
    <w:rsid w:val="00021FE4"/>
    <w:rsid w:val="0002398D"/>
    <w:rsid w:val="000321FA"/>
    <w:rsid w:val="00037616"/>
    <w:rsid w:val="00040582"/>
    <w:rsid w:val="000430B9"/>
    <w:rsid w:val="00045C67"/>
    <w:rsid w:val="0004633D"/>
    <w:rsid w:val="00046FCF"/>
    <w:rsid w:val="000473E7"/>
    <w:rsid w:val="000502AF"/>
    <w:rsid w:val="00050530"/>
    <w:rsid w:val="0005116D"/>
    <w:rsid w:val="000523F9"/>
    <w:rsid w:val="000531AD"/>
    <w:rsid w:val="00060141"/>
    <w:rsid w:val="00070A94"/>
    <w:rsid w:val="00074ABC"/>
    <w:rsid w:val="00086693"/>
    <w:rsid w:val="000A2A64"/>
    <w:rsid w:val="000A321A"/>
    <w:rsid w:val="000A5B27"/>
    <w:rsid w:val="000A7B42"/>
    <w:rsid w:val="000B1E14"/>
    <w:rsid w:val="000B24BC"/>
    <w:rsid w:val="000C4748"/>
    <w:rsid w:val="000C724E"/>
    <w:rsid w:val="000D03D1"/>
    <w:rsid w:val="000D791F"/>
    <w:rsid w:val="000E397F"/>
    <w:rsid w:val="000E48F6"/>
    <w:rsid w:val="000F3314"/>
    <w:rsid w:val="000F59BA"/>
    <w:rsid w:val="000F7758"/>
    <w:rsid w:val="00102C81"/>
    <w:rsid w:val="001071DB"/>
    <w:rsid w:val="00107C44"/>
    <w:rsid w:val="00123364"/>
    <w:rsid w:val="0012395A"/>
    <w:rsid w:val="00125796"/>
    <w:rsid w:val="00132F21"/>
    <w:rsid w:val="00142129"/>
    <w:rsid w:val="001444A3"/>
    <w:rsid w:val="00146780"/>
    <w:rsid w:val="00152503"/>
    <w:rsid w:val="00155376"/>
    <w:rsid w:val="001661FD"/>
    <w:rsid w:val="001662D3"/>
    <w:rsid w:val="00171951"/>
    <w:rsid w:val="00175F9F"/>
    <w:rsid w:val="00186E7D"/>
    <w:rsid w:val="00190097"/>
    <w:rsid w:val="001A0DCD"/>
    <w:rsid w:val="001A14B6"/>
    <w:rsid w:val="001A23C0"/>
    <w:rsid w:val="001A6390"/>
    <w:rsid w:val="001B1FAE"/>
    <w:rsid w:val="001B4ADC"/>
    <w:rsid w:val="001C3135"/>
    <w:rsid w:val="001C34D4"/>
    <w:rsid w:val="001E03FF"/>
    <w:rsid w:val="001E17F5"/>
    <w:rsid w:val="001E551D"/>
    <w:rsid w:val="001F521C"/>
    <w:rsid w:val="001F6C58"/>
    <w:rsid w:val="00201A8F"/>
    <w:rsid w:val="002032D7"/>
    <w:rsid w:val="002065A7"/>
    <w:rsid w:val="00210C63"/>
    <w:rsid w:val="00211216"/>
    <w:rsid w:val="00211F52"/>
    <w:rsid w:val="002142D9"/>
    <w:rsid w:val="0021538E"/>
    <w:rsid w:val="00216141"/>
    <w:rsid w:val="00217C78"/>
    <w:rsid w:val="00232382"/>
    <w:rsid w:val="00234780"/>
    <w:rsid w:val="00235A00"/>
    <w:rsid w:val="002479C3"/>
    <w:rsid w:val="002536E4"/>
    <w:rsid w:val="002539C8"/>
    <w:rsid w:val="00260006"/>
    <w:rsid w:val="002671AD"/>
    <w:rsid w:val="00271F75"/>
    <w:rsid w:val="002746A1"/>
    <w:rsid w:val="00276D8D"/>
    <w:rsid w:val="00286CB8"/>
    <w:rsid w:val="002A6BF7"/>
    <w:rsid w:val="002C3A16"/>
    <w:rsid w:val="002C55CC"/>
    <w:rsid w:val="002C5A39"/>
    <w:rsid w:val="002D17EA"/>
    <w:rsid w:val="002E0858"/>
    <w:rsid w:val="002E23E2"/>
    <w:rsid w:val="002E3733"/>
    <w:rsid w:val="002E78A9"/>
    <w:rsid w:val="00303ED6"/>
    <w:rsid w:val="00304969"/>
    <w:rsid w:val="00310189"/>
    <w:rsid w:val="003113C5"/>
    <w:rsid w:val="0032096C"/>
    <w:rsid w:val="00320A7E"/>
    <w:rsid w:val="00331A7E"/>
    <w:rsid w:val="00334415"/>
    <w:rsid w:val="003376E6"/>
    <w:rsid w:val="00346003"/>
    <w:rsid w:val="00351F47"/>
    <w:rsid w:val="00352A87"/>
    <w:rsid w:val="00353781"/>
    <w:rsid w:val="0036264B"/>
    <w:rsid w:val="0036279A"/>
    <w:rsid w:val="00366C62"/>
    <w:rsid w:val="0038249F"/>
    <w:rsid w:val="003832E0"/>
    <w:rsid w:val="00384451"/>
    <w:rsid w:val="00384F8E"/>
    <w:rsid w:val="00387E7F"/>
    <w:rsid w:val="003928A6"/>
    <w:rsid w:val="00393E3B"/>
    <w:rsid w:val="00395021"/>
    <w:rsid w:val="003977F8"/>
    <w:rsid w:val="003A46D2"/>
    <w:rsid w:val="003B1735"/>
    <w:rsid w:val="003B77D4"/>
    <w:rsid w:val="003C011F"/>
    <w:rsid w:val="003C1B6A"/>
    <w:rsid w:val="003C4B5D"/>
    <w:rsid w:val="003C698F"/>
    <w:rsid w:val="003D211F"/>
    <w:rsid w:val="003E02BF"/>
    <w:rsid w:val="003E1820"/>
    <w:rsid w:val="003E1BD9"/>
    <w:rsid w:val="003E298C"/>
    <w:rsid w:val="003E45D8"/>
    <w:rsid w:val="003F0F01"/>
    <w:rsid w:val="003F3F5C"/>
    <w:rsid w:val="003F4E45"/>
    <w:rsid w:val="003F6CEC"/>
    <w:rsid w:val="003F788B"/>
    <w:rsid w:val="003F79DE"/>
    <w:rsid w:val="00400064"/>
    <w:rsid w:val="00400B94"/>
    <w:rsid w:val="00402504"/>
    <w:rsid w:val="00402B1D"/>
    <w:rsid w:val="00412C9C"/>
    <w:rsid w:val="0042600D"/>
    <w:rsid w:val="00427FA9"/>
    <w:rsid w:val="00430EE6"/>
    <w:rsid w:val="00432463"/>
    <w:rsid w:val="00432E62"/>
    <w:rsid w:val="0043446E"/>
    <w:rsid w:val="00440167"/>
    <w:rsid w:val="004402D2"/>
    <w:rsid w:val="00440540"/>
    <w:rsid w:val="0044230A"/>
    <w:rsid w:val="004427BD"/>
    <w:rsid w:val="00443917"/>
    <w:rsid w:val="00443A3F"/>
    <w:rsid w:val="00445816"/>
    <w:rsid w:val="00460EB3"/>
    <w:rsid w:val="004632EF"/>
    <w:rsid w:val="004718F9"/>
    <w:rsid w:val="0047532E"/>
    <w:rsid w:val="00487283"/>
    <w:rsid w:val="00490427"/>
    <w:rsid w:val="0049313F"/>
    <w:rsid w:val="004956C3"/>
    <w:rsid w:val="004A2B92"/>
    <w:rsid w:val="004A4596"/>
    <w:rsid w:val="004A6093"/>
    <w:rsid w:val="004B41AF"/>
    <w:rsid w:val="004B453F"/>
    <w:rsid w:val="004C5F8B"/>
    <w:rsid w:val="004C6245"/>
    <w:rsid w:val="004E065E"/>
    <w:rsid w:val="004E445A"/>
    <w:rsid w:val="004E5F3C"/>
    <w:rsid w:val="004F1DBD"/>
    <w:rsid w:val="004F38B3"/>
    <w:rsid w:val="004F63E0"/>
    <w:rsid w:val="004F6743"/>
    <w:rsid w:val="0050208A"/>
    <w:rsid w:val="005049EF"/>
    <w:rsid w:val="00506816"/>
    <w:rsid w:val="00511A2F"/>
    <w:rsid w:val="00524517"/>
    <w:rsid w:val="005318AB"/>
    <w:rsid w:val="00547FB1"/>
    <w:rsid w:val="005508F2"/>
    <w:rsid w:val="00551279"/>
    <w:rsid w:val="00552984"/>
    <w:rsid w:val="00553BEC"/>
    <w:rsid w:val="005555E4"/>
    <w:rsid w:val="00562399"/>
    <w:rsid w:val="0056579B"/>
    <w:rsid w:val="00571353"/>
    <w:rsid w:val="00572450"/>
    <w:rsid w:val="005769D6"/>
    <w:rsid w:val="00581E07"/>
    <w:rsid w:val="0058479A"/>
    <w:rsid w:val="00585585"/>
    <w:rsid w:val="00596112"/>
    <w:rsid w:val="005A3EA3"/>
    <w:rsid w:val="005A5B91"/>
    <w:rsid w:val="005B1F4A"/>
    <w:rsid w:val="005C540D"/>
    <w:rsid w:val="005D1D98"/>
    <w:rsid w:val="005D4B63"/>
    <w:rsid w:val="005E1190"/>
    <w:rsid w:val="005F55E2"/>
    <w:rsid w:val="006005BB"/>
    <w:rsid w:val="0060147C"/>
    <w:rsid w:val="00603DCB"/>
    <w:rsid w:val="006047F3"/>
    <w:rsid w:val="00614AB3"/>
    <w:rsid w:val="006237F6"/>
    <w:rsid w:val="006253C8"/>
    <w:rsid w:val="006318AB"/>
    <w:rsid w:val="00633FC5"/>
    <w:rsid w:val="00647788"/>
    <w:rsid w:val="00651675"/>
    <w:rsid w:val="006518BD"/>
    <w:rsid w:val="006670D5"/>
    <w:rsid w:val="0067629F"/>
    <w:rsid w:val="00683E3B"/>
    <w:rsid w:val="006935FC"/>
    <w:rsid w:val="00693AAD"/>
    <w:rsid w:val="00696D76"/>
    <w:rsid w:val="006A290D"/>
    <w:rsid w:val="006A5038"/>
    <w:rsid w:val="006C0CA2"/>
    <w:rsid w:val="006C1615"/>
    <w:rsid w:val="006C28E1"/>
    <w:rsid w:val="006E46AB"/>
    <w:rsid w:val="006F1934"/>
    <w:rsid w:val="006F3C30"/>
    <w:rsid w:val="006F7223"/>
    <w:rsid w:val="006F7FA7"/>
    <w:rsid w:val="00702628"/>
    <w:rsid w:val="00703069"/>
    <w:rsid w:val="0071168F"/>
    <w:rsid w:val="007128E0"/>
    <w:rsid w:val="0071348A"/>
    <w:rsid w:val="00713BAD"/>
    <w:rsid w:val="00715AFA"/>
    <w:rsid w:val="00721F71"/>
    <w:rsid w:val="00727BEA"/>
    <w:rsid w:val="0073463F"/>
    <w:rsid w:val="00735D52"/>
    <w:rsid w:val="0073621E"/>
    <w:rsid w:val="00740374"/>
    <w:rsid w:val="007406FA"/>
    <w:rsid w:val="00742A5C"/>
    <w:rsid w:val="00744917"/>
    <w:rsid w:val="00744F09"/>
    <w:rsid w:val="007553D3"/>
    <w:rsid w:val="00756844"/>
    <w:rsid w:val="00761640"/>
    <w:rsid w:val="0077337A"/>
    <w:rsid w:val="0077514A"/>
    <w:rsid w:val="007846FC"/>
    <w:rsid w:val="00784DC1"/>
    <w:rsid w:val="007864BF"/>
    <w:rsid w:val="00791A50"/>
    <w:rsid w:val="007957AB"/>
    <w:rsid w:val="007A04BB"/>
    <w:rsid w:val="007A2C3C"/>
    <w:rsid w:val="007A4C1C"/>
    <w:rsid w:val="007A59FA"/>
    <w:rsid w:val="007B2C96"/>
    <w:rsid w:val="007C302E"/>
    <w:rsid w:val="007C665E"/>
    <w:rsid w:val="007E1D68"/>
    <w:rsid w:val="007E1F54"/>
    <w:rsid w:val="007E2D92"/>
    <w:rsid w:val="007E4261"/>
    <w:rsid w:val="007E6CFD"/>
    <w:rsid w:val="007E6F31"/>
    <w:rsid w:val="007F58E0"/>
    <w:rsid w:val="00800007"/>
    <w:rsid w:val="00800AB3"/>
    <w:rsid w:val="008052F9"/>
    <w:rsid w:val="008211FF"/>
    <w:rsid w:val="00822DA1"/>
    <w:rsid w:val="00823D54"/>
    <w:rsid w:val="00826969"/>
    <w:rsid w:val="00827784"/>
    <w:rsid w:val="008351C9"/>
    <w:rsid w:val="00842B9F"/>
    <w:rsid w:val="00844022"/>
    <w:rsid w:val="00846F34"/>
    <w:rsid w:val="008543C8"/>
    <w:rsid w:val="008567DF"/>
    <w:rsid w:val="0086473E"/>
    <w:rsid w:val="00865416"/>
    <w:rsid w:val="00866A11"/>
    <w:rsid w:val="00872A64"/>
    <w:rsid w:val="0087668B"/>
    <w:rsid w:val="00881216"/>
    <w:rsid w:val="00882AFF"/>
    <w:rsid w:val="008841A5"/>
    <w:rsid w:val="00892A97"/>
    <w:rsid w:val="008A25B9"/>
    <w:rsid w:val="008A2906"/>
    <w:rsid w:val="008A7430"/>
    <w:rsid w:val="008B0035"/>
    <w:rsid w:val="008B0641"/>
    <w:rsid w:val="008B59D5"/>
    <w:rsid w:val="008B5EC1"/>
    <w:rsid w:val="008B60DF"/>
    <w:rsid w:val="008B6C8C"/>
    <w:rsid w:val="008C73FF"/>
    <w:rsid w:val="008D0DCE"/>
    <w:rsid w:val="008D425E"/>
    <w:rsid w:val="008D5306"/>
    <w:rsid w:val="008D6AC6"/>
    <w:rsid w:val="008D6E34"/>
    <w:rsid w:val="008F6B98"/>
    <w:rsid w:val="00900E4C"/>
    <w:rsid w:val="00902E5D"/>
    <w:rsid w:val="00905D48"/>
    <w:rsid w:val="009106F7"/>
    <w:rsid w:val="00913548"/>
    <w:rsid w:val="00915F97"/>
    <w:rsid w:val="009218C6"/>
    <w:rsid w:val="00931C6D"/>
    <w:rsid w:val="009327C2"/>
    <w:rsid w:val="00935892"/>
    <w:rsid w:val="009470B6"/>
    <w:rsid w:val="0095277E"/>
    <w:rsid w:val="00954905"/>
    <w:rsid w:val="0096166E"/>
    <w:rsid w:val="00964AAA"/>
    <w:rsid w:val="00966960"/>
    <w:rsid w:val="009672B7"/>
    <w:rsid w:val="009708B4"/>
    <w:rsid w:val="00972152"/>
    <w:rsid w:val="00973383"/>
    <w:rsid w:val="00983F1C"/>
    <w:rsid w:val="00984B9A"/>
    <w:rsid w:val="00984DD9"/>
    <w:rsid w:val="009861B4"/>
    <w:rsid w:val="00991720"/>
    <w:rsid w:val="00992A02"/>
    <w:rsid w:val="009A370B"/>
    <w:rsid w:val="009B6F5A"/>
    <w:rsid w:val="009C0307"/>
    <w:rsid w:val="009C173F"/>
    <w:rsid w:val="009C2880"/>
    <w:rsid w:val="009C29DE"/>
    <w:rsid w:val="009C3EBF"/>
    <w:rsid w:val="009C6941"/>
    <w:rsid w:val="009C6F8B"/>
    <w:rsid w:val="009D5230"/>
    <w:rsid w:val="009D5B25"/>
    <w:rsid w:val="009D5D46"/>
    <w:rsid w:val="009E35BD"/>
    <w:rsid w:val="009E3E25"/>
    <w:rsid w:val="009F10F6"/>
    <w:rsid w:val="009F1D22"/>
    <w:rsid w:val="009F2A9A"/>
    <w:rsid w:val="009F6787"/>
    <w:rsid w:val="00A004BF"/>
    <w:rsid w:val="00A01521"/>
    <w:rsid w:val="00A04E1D"/>
    <w:rsid w:val="00A12F63"/>
    <w:rsid w:val="00A14781"/>
    <w:rsid w:val="00A150C1"/>
    <w:rsid w:val="00A211CA"/>
    <w:rsid w:val="00A30508"/>
    <w:rsid w:val="00A41BB0"/>
    <w:rsid w:val="00A421C7"/>
    <w:rsid w:val="00A434FF"/>
    <w:rsid w:val="00A43639"/>
    <w:rsid w:val="00A44E3D"/>
    <w:rsid w:val="00A4664C"/>
    <w:rsid w:val="00A50278"/>
    <w:rsid w:val="00A52F6A"/>
    <w:rsid w:val="00A5365B"/>
    <w:rsid w:val="00A625B0"/>
    <w:rsid w:val="00A67F59"/>
    <w:rsid w:val="00A7439C"/>
    <w:rsid w:val="00A74485"/>
    <w:rsid w:val="00A83293"/>
    <w:rsid w:val="00A95764"/>
    <w:rsid w:val="00A95805"/>
    <w:rsid w:val="00A9650A"/>
    <w:rsid w:val="00A97034"/>
    <w:rsid w:val="00A97D36"/>
    <w:rsid w:val="00AA0D88"/>
    <w:rsid w:val="00AA420E"/>
    <w:rsid w:val="00AB2570"/>
    <w:rsid w:val="00AB5EEE"/>
    <w:rsid w:val="00AB681A"/>
    <w:rsid w:val="00AB6E7E"/>
    <w:rsid w:val="00AC0080"/>
    <w:rsid w:val="00AC0AEE"/>
    <w:rsid w:val="00AC3D39"/>
    <w:rsid w:val="00AC3D8E"/>
    <w:rsid w:val="00AC5DB6"/>
    <w:rsid w:val="00AC63BD"/>
    <w:rsid w:val="00AD3B6A"/>
    <w:rsid w:val="00AD5414"/>
    <w:rsid w:val="00AD7D2B"/>
    <w:rsid w:val="00AE09CA"/>
    <w:rsid w:val="00AE1243"/>
    <w:rsid w:val="00AE5A63"/>
    <w:rsid w:val="00AE7DCF"/>
    <w:rsid w:val="00AF419A"/>
    <w:rsid w:val="00B07ECF"/>
    <w:rsid w:val="00B12115"/>
    <w:rsid w:val="00B12EF8"/>
    <w:rsid w:val="00B3450A"/>
    <w:rsid w:val="00B400E6"/>
    <w:rsid w:val="00B438D6"/>
    <w:rsid w:val="00B4676F"/>
    <w:rsid w:val="00B47B01"/>
    <w:rsid w:val="00B518D5"/>
    <w:rsid w:val="00B565CC"/>
    <w:rsid w:val="00B568C3"/>
    <w:rsid w:val="00B678A8"/>
    <w:rsid w:val="00B70E64"/>
    <w:rsid w:val="00B7531B"/>
    <w:rsid w:val="00B832E8"/>
    <w:rsid w:val="00B8685A"/>
    <w:rsid w:val="00B90A2C"/>
    <w:rsid w:val="00B927F4"/>
    <w:rsid w:val="00B93B8A"/>
    <w:rsid w:val="00BA3D10"/>
    <w:rsid w:val="00BB43C9"/>
    <w:rsid w:val="00BC1197"/>
    <w:rsid w:val="00BC24EC"/>
    <w:rsid w:val="00BD338E"/>
    <w:rsid w:val="00BD33F9"/>
    <w:rsid w:val="00BD534E"/>
    <w:rsid w:val="00BD6D33"/>
    <w:rsid w:val="00BD75CB"/>
    <w:rsid w:val="00BE17D8"/>
    <w:rsid w:val="00BE40A8"/>
    <w:rsid w:val="00BE4F1A"/>
    <w:rsid w:val="00BE7A3D"/>
    <w:rsid w:val="00C01012"/>
    <w:rsid w:val="00C022A5"/>
    <w:rsid w:val="00C0398E"/>
    <w:rsid w:val="00C06E5C"/>
    <w:rsid w:val="00C078CF"/>
    <w:rsid w:val="00C11633"/>
    <w:rsid w:val="00C14310"/>
    <w:rsid w:val="00C170F0"/>
    <w:rsid w:val="00C17B61"/>
    <w:rsid w:val="00C2311C"/>
    <w:rsid w:val="00C25524"/>
    <w:rsid w:val="00C277B9"/>
    <w:rsid w:val="00C27999"/>
    <w:rsid w:val="00C334A7"/>
    <w:rsid w:val="00C34B50"/>
    <w:rsid w:val="00C3516A"/>
    <w:rsid w:val="00C3565A"/>
    <w:rsid w:val="00C41B44"/>
    <w:rsid w:val="00C4207D"/>
    <w:rsid w:val="00C47B17"/>
    <w:rsid w:val="00C50C0F"/>
    <w:rsid w:val="00C50E42"/>
    <w:rsid w:val="00C53904"/>
    <w:rsid w:val="00C5649B"/>
    <w:rsid w:val="00C5690B"/>
    <w:rsid w:val="00C637D9"/>
    <w:rsid w:val="00C73493"/>
    <w:rsid w:val="00C734DD"/>
    <w:rsid w:val="00C736C6"/>
    <w:rsid w:val="00C74735"/>
    <w:rsid w:val="00C74A99"/>
    <w:rsid w:val="00C9704A"/>
    <w:rsid w:val="00CA0BA6"/>
    <w:rsid w:val="00CA12DE"/>
    <w:rsid w:val="00CB04E3"/>
    <w:rsid w:val="00CB3FC6"/>
    <w:rsid w:val="00CB5BCB"/>
    <w:rsid w:val="00CB6365"/>
    <w:rsid w:val="00CC0855"/>
    <w:rsid w:val="00CD416F"/>
    <w:rsid w:val="00CD6725"/>
    <w:rsid w:val="00CE0C15"/>
    <w:rsid w:val="00CE45F7"/>
    <w:rsid w:val="00CF3FC8"/>
    <w:rsid w:val="00D02748"/>
    <w:rsid w:val="00D22BA6"/>
    <w:rsid w:val="00D22FD8"/>
    <w:rsid w:val="00D23731"/>
    <w:rsid w:val="00D3017A"/>
    <w:rsid w:val="00D30C30"/>
    <w:rsid w:val="00D3189F"/>
    <w:rsid w:val="00D32129"/>
    <w:rsid w:val="00D33C6C"/>
    <w:rsid w:val="00D33E02"/>
    <w:rsid w:val="00D40074"/>
    <w:rsid w:val="00D50131"/>
    <w:rsid w:val="00D54A7A"/>
    <w:rsid w:val="00D60C0B"/>
    <w:rsid w:val="00D61098"/>
    <w:rsid w:val="00D62825"/>
    <w:rsid w:val="00D662B2"/>
    <w:rsid w:val="00D674C5"/>
    <w:rsid w:val="00D719EA"/>
    <w:rsid w:val="00D742A7"/>
    <w:rsid w:val="00D74886"/>
    <w:rsid w:val="00D75A3E"/>
    <w:rsid w:val="00D76D2A"/>
    <w:rsid w:val="00D80514"/>
    <w:rsid w:val="00D81260"/>
    <w:rsid w:val="00D94D26"/>
    <w:rsid w:val="00D97CD5"/>
    <w:rsid w:val="00DA2B64"/>
    <w:rsid w:val="00DA570E"/>
    <w:rsid w:val="00DA591C"/>
    <w:rsid w:val="00DA67D2"/>
    <w:rsid w:val="00DA75A2"/>
    <w:rsid w:val="00DB0FD0"/>
    <w:rsid w:val="00DC1673"/>
    <w:rsid w:val="00DD0672"/>
    <w:rsid w:val="00DD1E7E"/>
    <w:rsid w:val="00DD1EF5"/>
    <w:rsid w:val="00DD26E3"/>
    <w:rsid w:val="00DD7CA3"/>
    <w:rsid w:val="00DE5CC7"/>
    <w:rsid w:val="00DF2352"/>
    <w:rsid w:val="00DF2990"/>
    <w:rsid w:val="00DF48D0"/>
    <w:rsid w:val="00DF502C"/>
    <w:rsid w:val="00DF672B"/>
    <w:rsid w:val="00DF6D4B"/>
    <w:rsid w:val="00DF7A9F"/>
    <w:rsid w:val="00DF7C9E"/>
    <w:rsid w:val="00E021C6"/>
    <w:rsid w:val="00E056EB"/>
    <w:rsid w:val="00E11F54"/>
    <w:rsid w:val="00E21831"/>
    <w:rsid w:val="00E2502A"/>
    <w:rsid w:val="00E30A5B"/>
    <w:rsid w:val="00E3334B"/>
    <w:rsid w:val="00E33DE5"/>
    <w:rsid w:val="00E51824"/>
    <w:rsid w:val="00E56621"/>
    <w:rsid w:val="00E57D3B"/>
    <w:rsid w:val="00E57E98"/>
    <w:rsid w:val="00E63C16"/>
    <w:rsid w:val="00E65EDF"/>
    <w:rsid w:val="00E666F1"/>
    <w:rsid w:val="00E711E5"/>
    <w:rsid w:val="00E76C88"/>
    <w:rsid w:val="00E803AA"/>
    <w:rsid w:val="00E81FE2"/>
    <w:rsid w:val="00E830F2"/>
    <w:rsid w:val="00E83279"/>
    <w:rsid w:val="00E9315D"/>
    <w:rsid w:val="00E97392"/>
    <w:rsid w:val="00EA05DB"/>
    <w:rsid w:val="00EA3A4E"/>
    <w:rsid w:val="00EA7F78"/>
    <w:rsid w:val="00EB141A"/>
    <w:rsid w:val="00EB15E0"/>
    <w:rsid w:val="00EB7F34"/>
    <w:rsid w:val="00EC02BD"/>
    <w:rsid w:val="00EC0EAA"/>
    <w:rsid w:val="00EC1C5E"/>
    <w:rsid w:val="00EC73DD"/>
    <w:rsid w:val="00EC768C"/>
    <w:rsid w:val="00EC7AC9"/>
    <w:rsid w:val="00EC7E5E"/>
    <w:rsid w:val="00EE1C3D"/>
    <w:rsid w:val="00EE359B"/>
    <w:rsid w:val="00EE644E"/>
    <w:rsid w:val="00EF09DC"/>
    <w:rsid w:val="00EF24E8"/>
    <w:rsid w:val="00EF6A98"/>
    <w:rsid w:val="00EF7383"/>
    <w:rsid w:val="00F007AA"/>
    <w:rsid w:val="00F01127"/>
    <w:rsid w:val="00F06114"/>
    <w:rsid w:val="00F128EF"/>
    <w:rsid w:val="00F13ED7"/>
    <w:rsid w:val="00F203D1"/>
    <w:rsid w:val="00F23B05"/>
    <w:rsid w:val="00F24139"/>
    <w:rsid w:val="00F24A1E"/>
    <w:rsid w:val="00F25F88"/>
    <w:rsid w:val="00F26D7F"/>
    <w:rsid w:val="00F34599"/>
    <w:rsid w:val="00F43B01"/>
    <w:rsid w:val="00F43F48"/>
    <w:rsid w:val="00F501A2"/>
    <w:rsid w:val="00F51B56"/>
    <w:rsid w:val="00F53948"/>
    <w:rsid w:val="00F61495"/>
    <w:rsid w:val="00F624C2"/>
    <w:rsid w:val="00F7043C"/>
    <w:rsid w:val="00F707E0"/>
    <w:rsid w:val="00F7484D"/>
    <w:rsid w:val="00F762F0"/>
    <w:rsid w:val="00F831FC"/>
    <w:rsid w:val="00F832B3"/>
    <w:rsid w:val="00F83AC5"/>
    <w:rsid w:val="00FA2793"/>
    <w:rsid w:val="00FA7B52"/>
    <w:rsid w:val="00FB1A7E"/>
    <w:rsid w:val="00FB4FB3"/>
    <w:rsid w:val="00FC5FF2"/>
    <w:rsid w:val="00FC6467"/>
    <w:rsid w:val="00FC65AB"/>
    <w:rsid w:val="00FC7317"/>
    <w:rsid w:val="00FD13BF"/>
    <w:rsid w:val="00FD2862"/>
    <w:rsid w:val="00FD3334"/>
    <w:rsid w:val="00FE5A5D"/>
    <w:rsid w:val="00FE5F48"/>
    <w:rsid w:val="00FE7509"/>
    <w:rsid w:val="00FF2FFE"/>
    <w:rsid w:val="00FF4320"/>
    <w:rsid w:val="00FF78C5"/>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cs-CZ"/>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24139"/>
  </w:style>
  <w:style w:type="paragraph" w:styleId="Nadpis1">
    <w:name w:val="heading 1"/>
    <w:basedOn w:val="Normln"/>
    <w:next w:val="Normln"/>
    <w:qFormat/>
    <w:rsid w:val="008211FF"/>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8211FF"/>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8211FF"/>
    <w:pPr>
      <w:keepNext/>
      <w:spacing w:before="240" w:after="60"/>
      <w:outlineLvl w:val="2"/>
    </w:pPr>
    <w:rPr>
      <w:rFonts w:ascii="Arial" w:hAnsi="Arial" w:cs="Arial"/>
      <w:b/>
      <w:bCs/>
      <w:sz w:val="26"/>
      <w:szCs w:val="26"/>
    </w:rPr>
  </w:style>
  <w:style w:type="paragraph" w:styleId="Nadpis5">
    <w:name w:val="heading 5"/>
    <w:basedOn w:val="Normln"/>
    <w:next w:val="Normln"/>
    <w:link w:val="Nadpis5Char"/>
    <w:unhideWhenUsed/>
    <w:qFormat/>
    <w:rsid w:val="00440540"/>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ara1">
    <w:name w:val="Para1"/>
    <w:basedOn w:val="Normln"/>
    <w:rsid w:val="00F24139"/>
    <w:pPr>
      <w:tabs>
        <w:tab w:val="left" w:pos="1134"/>
        <w:tab w:val="left" w:pos="1418"/>
      </w:tabs>
      <w:spacing w:before="240"/>
      <w:ind w:left="1418" w:hanging="1418"/>
    </w:pPr>
    <w:rPr>
      <w:rFonts w:ascii="Arial" w:hAnsi="Arial"/>
    </w:rPr>
  </w:style>
  <w:style w:type="paragraph" w:styleId="Zpat">
    <w:name w:val="footer"/>
    <w:basedOn w:val="Normln"/>
    <w:rsid w:val="00F24139"/>
    <w:pPr>
      <w:tabs>
        <w:tab w:val="center" w:pos="4153"/>
        <w:tab w:val="right" w:pos="8306"/>
      </w:tabs>
    </w:pPr>
    <w:rPr>
      <w:rFonts w:ascii="Arial" w:hAnsi="Arial"/>
    </w:rPr>
  </w:style>
  <w:style w:type="paragraph" w:styleId="Zhlav">
    <w:name w:val="header"/>
    <w:basedOn w:val="Normln"/>
    <w:rsid w:val="00F24139"/>
    <w:pPr>
      <w:tabs>
        <w:tab w:val="center" w:pos="4153"/>
        <w:tab w:val="right" w:pos="8306"/>
      </w:tabs>
    </w:pPr>
  </w:style>
  <w:style w:type="character" w:styleId="slostrnky">
    <w:name w:val="page number"/>
    <w:basedOn w:val="Standardnpsmoodstavce"/>
    <w:rsid w:val="00F24139"/>
  </w:style>
  <w:style w:type="table" w:styleId="Mkatabulky">
    <w:name w:val="Table Grid"/>
    <w:basedOn w:val="Normlntabulka"/>
    <w:uiPriority w:val="59"/>
    <w:rsid w:val="00F241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komente">
    <w:name w:val="annotation text"/>
    <w:basedOn w:val="Normln"/>
    <w:link w:val="TextkomenteChar"/>
    <w:uiPriority w:val="99"/>
    <w:rsid w:val="00F24139"/>
    <w:pPr>
      <w:spacing w:line="240" w:lineRule="atLeast"/>
      <w:jc w:val="both"/>
    </w:pPr>
    <w:rPr>
      <w:rFonts w:ascii="Arial" w:hAnsi="Arial"/>
    </w:rPr>
  </w:style>
  <w:style w:type="paragraph" w:styleId="Textbubliny">
    <w:name w:val="Balloon Text"/>
    <w:basedOn w:val="Normln"/>
    <w:semiHidden/>
    <w:rsid w:val="00F125C9"/>
    <w:rPr>
      <w:rFonts w:ascii="Tahoma" w:hAnsi="Tahoma" w:cs="Tahoma"/>
      <w:sz w:val="16"/>
      <w:szCs w:val="16"/>
    </w:rPr>
  </w:style>
  <w:style w:type="paragraph" w:styleId="Textpoznpodarou">
    <w:name w:val="footnote text"/>
    <w:basedOn w:val="Normln"/>
    <w:semiHidden/>
    <w:rsid w:val="00544B4B"/>
  </w:style>
  <w:style w:type="character" w:styleId="Znakapoznpodarou">
    <w:name w:val="footnote reference"/>
    <w:semiHidden/>
    <w:rsid w:val="00544B4B"/>
    <w:rPr>
      <w:vertAlign w:val="superscript"/>
    </w:rPr>
  </w:style>
  <w:style w:type="character" w:styleId="Hypertextovodkaz">
    <w:name w:val="Hyperlink"/>
    <w:rsid w:val="00A67E6A"/>
    <w:rPr>
      <w:color w:val="0000FF"/>
      <w:u w:val="single"/>
    </w:rPr>
  </w:style>
  <w:style w:type="character" w:styleId="Sledovanodkaz">
    <w:name w:val="FollowedHyperlink"/>
    <w:rsid w:val="00B63357"/>
    <w:rPr>
      <w:color w:val="800080"/>
      <w:u w:val="single"/>
    </w:rPr>
  </w:style>
  <w:style w:type="paragraph" w:styleId="Zkladntext">
    <w:name w:val="Body Text"/>
    <w:basedOn w:val="Normln"/>
    <w:rsid w:val="00242AC6"/>
    <w:pPr>
      <w:jc w:val="both"/>
      <w:outlineLvl w:val="0"/>
    </w:pPr>
    <w:rPr>
      <w:rFonts w:ascii="Arial" w:hAnsi="Arial"/>
      <w:szCs w:val="24"/>
    </w:rPr>
  </w:style>
  <w:style w:type="character" w:styleId="Odkaznakoment">
    <w:name w:val="annotation reference"/>
    <w:uiPriority w:val="99"/>
    <w:semiHidden/>
    <w:rsid w:val="00B438D6"/>
    <w:rPr>
      <w:sz w:val="16"/>
      <w:szCs w:val="16"/>
    </w:rPr>
  </w:style>
  <w:style w:type="paragraph" w:styleId="Pedmtkomente">
    <w:name w:val="annotation subject"/>
    <w:basedOn w:val="Textkomente"/>
    <w:next w:val="Textkomente"/>
    <w:semiHidden/>
    <w:rsid w:val="00B438D6"/>
    <w:pPr>
      <w:spacing w:line="240" w:lineRule="auto"/>
      <w:jc w:val="left"/>
    </w:pPr>
    <w:rPr>
      <w:rFonts w:ascii="Times New Roman" w:hAnsi="Times New Roman"/>
      <w:b/>
      <w:bCs/>
    </w:rPr>
  </w:style>
  <w:style w:type="paragraph" w:customStyle="1" w:styleId="AddressTR">
    <w:name w:val="AddressTR"/>
    <w:basedOn w:val="Normln"/>
    <w:rsid w:val="00C73493"/>
    <w:pPr>
      <w:spacing w:after="720"/>
      <w:ind w:left="5103"/>
    </w:pPr>
    <w:rPr>
      <w:rFonts w:eastAsiaTheme="minorHAnsi"/>
      <w:sz w:val="24"/>
      <w:szCs w:val="24"/>
    </w:rPr>
  </w:style>
  <w:style w:type="character" w:customStyle="1" w:styleId="TextkomenteChar">
    <w:name w:val="Text komentáře Char"/>
    <w:link w:val="Textkomente"/>
    <w:uiPriority w:val="99"/>
    <w:rsid w:val="000502AF"/>
    <w:rPr>
      <w:rFonts w:ascii="Arial" w:hAnsi="Arial"/>
      <w:lang w:val="cs-CZ" w:eastAsia="cs-CZ"/>
    </w:rPr>
  </w:style>
  <w:style w:type="paragraph" w:styleId="Odstavecseseznamem">
    <w:name w:val="List Paragraph"/>
    <w:basedOn w:val="Normln"/>
    <w:uiPriority w:val="99"/>
    <w:qFormat/>
    <w:rsid w:val="00902E5D"/>
    <w:pPr>
      <w:ind w:left="720"/>
      <w:contextualSpacing/>
    </w:pPr>
  </w:style>
  <w:style w:type="character" w:customStyle="1" w:styleId="Nadpis5Char">
    <w:name w:val="Nadpis 5 Char"/>
    <w:basedOn w:val="Standardnpsmoodstavce"/>
    <w:link w:val="Nadpis5"/>
    <w:rsid w:val="00440540"/>
    <w:rPr>
      <w:rFonts w:asciiTheme="majorHAnsi" w:eastAsiaTheme="majorEastAsia" w:hAnsiTheme="majorHAnsi" w:cstheme="majorBidi"/>
      <w:color w:val="243F60" w:themeColor="accent1" w:themeShade="7F"/>
      <w:lang w:val="cs-CZ" w:eastAsia="cs-CZ"/>
    </w:rPr>
  </w:style>
  <w:style w:type="paragraph" w:styleId="Titulek">
    <w:name w:val="caption"/>
    <w:basedOn w:val="Normln"/>
    <w:next w:val="Normln"/>
    <w:qFormat/>
    <w:rsid w:val="00440540"/>
    <w:pPr>
      <w:tabs>
        <w:tab w:val="left" w:pos="993"/>
      </w:tabs>
      <w:spacing w:before="40" w:after="40" w:line="264" w:lineRule="auto"/>
      <w:ind w:left="992" w:hanging="992"/>
      <w:jc w:val="both"/>
    </w:pPr>
    <w:rPr>
      <w:rFonts w:ascii="Tahoma" w:hAnsi="Tahoma" w:cs="Arial"/>
      <w:i/>
      <w:sz w:val="16"/>
    </w:rPr>
  </w:style>
  <w:style w:type="paragraph" w:styleId="Revize">
    <w:name w:val="Revision"/>
    <w:hidden/>
    <w:uiPriority w:val="99"/>
    <w:semiHidden/>
    <w:rsid w:val="0019009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cs-CZ"/>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24139"/>
  </w:style>
  <w:style w:type="paragraph" w:styleId="Nadpis1">
    <w:name w:val="heading 1"/>
    <w:basedOn w:val="Normln"/>
    <w:next w:val="Normln"/>
    <w:qFormat/>
    <w:rsid w:val="008211FF"/>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8211FF"/>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8211FF"/>
    <w:pPr>
      <w:keepNext/>
      <w:spacing w:before="240" w:after="60"/>
      <w:outlineLvl w:val="2"/>
    </w:pPr>
    <w:rPr>
      <w:rFonts w:ascii="Arial" w:hAnsi="Arial" w:cs="Arial"/>
      <w:b/>
      <w:bCs/>
      <w:sz w:val="26"/>
      <w:szCs w:val="26"/>
    </w:rPr>
  </w:style>
  <w:style w:type="paragraph" w:styleId="Nadpis5">
    <w:name w:val="heading 5"/>
    <w:basedOn w:val="Normln"/>
    <w:next w:val="Normln"/>
    <w:link w:val="Nadpis5Char"/>
    <w:unhideWhenUsed/>
    <w:qFormat/>
    <w:rsid w:val="00440540"/>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ara1">
    <w:name w:val="Para1"/>
    <w:basedOn w:val="Normln"/>
    <w:rsid w:val="00F24139"/>
    <w:pPr>
      <w:tabs>
        <w:tab w:val="left" w:pos="1134"/>
        <w:tab w:val="left" w:pos="1418"/>
      </w:tabs>
      <w:spacing w:before="240"/>
      <w:ind w:left="1418" w:hanging="1418"/>
    </w:pPr>
    <w:rPr>
      <w:rFonts w:ascii="Arial" w:hAnsi="Arial"/>
    </w:rPr>
  </w:style>
  <w:style w:type="paragraph" w:styleId="Zpat">
    <w:name w:val="footer"/>
    <w:basedOn w:val="Normln"/>
    <w:rsid w:val="00F24139"/>
    <w:pPr>
      <w:tabs>
        <w:tab w:val="center" w:pos="4153"/>
        <w:tab w:val="right" w:pos="8306"/>
      </w:tabs>
    </w:pPr>
    <w:rPr>
      <w:rFonts w:ascii="Arial" w:hAnsi="Arial"/>
    </w:rPr>
  </w:style>
  <w:style w:type="paragraph" w:styleId="Zhlav">
    <w:name w:val="header"/>
    <w:basedOn w:val="Normln"/>
    <w:rsid w:val="00F24139"/>
    <w:pPr>
      <w:tabs>
        <w:tab w:val="center" w:pos="4153"/>
        <w:tab w:val="right" w:pos="8306"/>
      </w:tabs>
    </w:pPr>
  </w:style>
  <w:style w:type="character" w:styleId="slostrnky">
    <w:name w:val="page number"/>
    <w:basedOn w:val="Standardnpsmoodstavce"/>
    <w:rsid w:val="00F24139"/>
  </w:style>
  <w:style w:type="table" w:styleId="Mkatabulky">
    <w:name w:val="Table Grid"/>
    <w:basedOn w:val="Normlntabulka"/>
    <w:uiPriority w:val="59"/>
    <w:rsid w:val="00F241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komente">
    <w:name w:val="annotation text"/>
    <w:basedOn w:val="Normln"/>
    <w:link w:val="TextkomenteChar"/>
    <w:uiPriority w:val="99"/>
    <w:rsid w:val="00F24139"/>
    <w:pPr>
      <w:spacing w:line="240" w:lineRule="atLeast"/>
      <w:jc w:val="both"/>
    </w:pPr>
    <w:rPr>
      <w:rFonts w:ascii="Arial" w:hAnsi="Arial"/>
    </w:rPr>
  </w:style>
  <w:style w:type="paragraph" w:styleId="Textbubliny">
    <w:name w:val="Balloon Text"/>
    <w:basedOn w:val="Normln"/>
    <w:semiHidden/>
    <w:rsid w:val="00F125C9"/>
    <w:rPr>
      <w:rFonts w:ascii="Tahoma" w:hAnsi="Tahoma" w:cs="Tahoma"/>
      <w:sz w:val="16"/>
      <w:szCs w:val="16"/>
    </w:rPr>
  </w:style>
  <w:style w:type="paragraph" w:styleId="Textpoznpodarou">
    <w:name w:val="footnote text"/>
    <w:basedOn w:val="Normln"/>
    <w:semiHidden/>
    <w:rsid w:val="00544B4B"/>
  </w:style>
  <w:style w:type="character" w:styleId="Znakapoznpodarou">
    <w:name w:val="footnote reference"/>
    <w:semiHidden/>
    <w:rsid w:val="00544B4B"/>
    <w:rPr>
      <w:vertAlign w:val="superscript"/>
    </w:rPr>
  </w:style>
  <w:style w:type="character" w:styleId="Hypertextovodkaz">
    <w:name w:val="Hyperlink"/>
    <w:rsid w:val="00A67E6A"/>
    <w:rPr>
      <w:color w:val="0000FF"/>
      <w:u w:val="single"/>
    </w:rPr>
  </w:style>
  <w:style w:type="character" w:styleId="Sledovanodkaz">
    <w:name w:val="FollowedHyperlink"/>
    <w:rsid w:val="00B63357"/>
    <w:rPr>
      <w:color w:val="800080"/>
      <w:u w:val="single"/>
    </w:rPr>
  </w:style>
  <w:style w:type="paragraph" w:styleId="Zkladntext">
    <w:name w:val="Body Text"/>
    <w:basedOn w:val="Normln"/>
    <w:rsid w:val="00242AC6"/>
    <w:pPr>
      <w:jc w:val="both"/>
      <w:outlineLvl w:val="0"/>
    </w:pPr>
    <w:rPr>
      <w:rFonts w:ascii="Arial" w:hAnsi="Arial"/>
      <w:szCs w:val="24"/>
    </w:rPr>
  </w:style>
  <w:style w:type="character" w:styleId="Odkaznakoment">
    <w:name w:val="annotation reference"/>
    <w:uiPriority w:val="99"/>
    <w:semiHidden/>
    <w:rsid w:val="00B438D6"/>
    <w:rPr>
      <w:sz w:val="16"/>
      <w:szCs w:val="16"/>
    </w:rPr>
  </w:style>
  <w:style w:type="paragraph" w:styleId="Pedmtkomente">
    <w:name w:val="annotation subject"/>
    <w:basedOn w:val="Textkomente"/>
    <w:next w:val="Textkomente"/>
    <w:semiHidden/>
    <w:rsid w:val="00B438D6"/>
    <w:pPr>
      <w:spacing w:line="240" w:lineRule="auto"/>
      <w:jc w:val="left"/>
    </w:pPr>
    <w:rPr>
      <w:rFonts w:ascii="Times New Roman" w:hAnsi="Times New Roman"/>
      <w:b/>
      <w:bCs/>
    </w:rPr>
  </w:style>
  <w:style w:type="paragraph" w:customStyle="1" w:styleId="AddressTR">
    <w:name w:val="AddressTR"/>
    <w:basedOn w:val="Normln"/>
    <w:rsid w:val="00C73493"/>
    <w:pPr>
      <w:spacing w:after="720"/>
      <w:ind w:left="5103"/>
    </w:pPr>
    <w:rPr>
      <w:rFonts w:eastAsiaTheme="minorHAnsi"/>
      <w:sz w:val="24"/>
      <w:szCs w:val="24"/>
    </w:rPr>
  </w:style>
  <w:style w:type="character" w:customStyle="1" w:styleId="TextkomenteChar">
    <w:name w:val="Text komentáře Char"/>
    <w:link w:val="Textkomente"/>
    <w:uiPriority w:val="99"/>
    <w:rsid w:val="000502AF"/>
    <w:rPr>
      <w:rFonts w:ascii="Arial" w:hAnsi="Arial"/>
      <w:lang w:val="cs-CZ" w:eastAsia="cs-CZ"/>
    </w:rPr>
  </w:style>
  <w:style w:type="paragraph" w:styleId="Odstavecseseznamem">
    <w:name w:val="List Paragraph"/>
    <w:basedOn w:val="Normln"/>
    <w:uiPriority w:val="34"/>
    <w:qFormat/>
    <w:rsid w:val="00902E5D"/>
    <w:pPr>
      <w:ind w:left="720"/>
      <w:contextualSpacing/>
    </w:pPr>
  </w:style>
  <w:style w:type="character" w:customStyle="1" w:styleId="Nadpis5Char">
    <w:name w:val="Nadpis 5 Char"/>
    <w:basedOn w:val="Standardnpsmoodstavce"/>
    <w:link w:val="Nadpis5"/>
    <w:rsid w:val="00440540"/>
    <w:rPr>
      <w:rFonts w:asciiTheme="majorHAnsi" w:eastAsiaTheme="majorEastAsia" w:hAnsiTheme="majorHAnsi" w:cstheme="majorBidi"/>
      <w:color w:val="243F60" w:themeColor="accent1" w:themeShade="7F"/>
      <w:lang w:val="cs-CZ" w:eastAsia="cs-CZ"/>
    </w:rPr>
  </w:style>
  <w:style w:type="paragraph" w:styleId="Titulek">
    <w:name w:val="caption"/>
    <w:basedOn w:val="Normln"/>
    <w:next w:val="Normln"/>
    <w:qFormat/>
    <w:rsid w:val="00440540"/>
    <w:pPr>
      <w:tabs>
        <w:tab w:val="left" w:pos="993"/>
      </w:tabs>
      <w:spacing w:before="40" w:after="40" w:line="264" w:lineRule="auto"/>
      <w:ind w:left="992" w:hanging="992"/>
      <w:jc w:val="both"/>
    </w:pPr>
    <w:rPr>
      <w:rFonts w:ascii="Tahoma" w:hAnsi="Tahoma" w:cs="Arial"/>
      <w:i/>
      <w:sz w:val="16"/>
    </w:rPr>
  </w:style>
  <w:style w:type="paragraph" w:styleId="Revize">
    <w:name w:val="Revision"/>
    <w:hidden/>
    <w:uiPriority w:val="99"/>
    <w:semiHidden/>
    <w:rsid w:val="00190097"/>
  </w:style>
</w:styles>
</file>

<file path=word/webSettings.xml><?xml version="1.0" encoding="utf-8"?>
<w:webSettings xmlns:r="http://schemas.openxmlformats.org/officeDocument/2006/relationships" xmlns:w="http://schemas.openxmlformats.org/wordprocessingml/2006/main">
  <w:divs>
    <w:div w:id="601575940">
      <w:bodyDiv w:val="1"/>
      <w:marLeft w:val="0"/>
      <w:marRight w:val="0"/>
      <w:marTop w:val="0"/>
      <w:marBottom w:val="0"/>
      <w:divBdr>
        <w:top w:val="none" w:sz="0" w:space="0" w:color="auto"/>
        <w:left w:val="none" w:sz="0" w:space="0" w:color="auto"/>
        <w:bottom w:val="none" w:sz="0" w:space="0" w:color="auto"/>
        <w:right w:val="none" w:sz="0" w:space="0" w:color="auto"/>
      </w:divBdr>
    </w:div>
    <w:div w:id="1092581314">
      <w:bodyDiv w:val="1"/>
      <w:marLeft w:val="0"/>
      <w:marRight w:val="0"/>
      <w:marTop w:val="0"/>
      <w:marBottom w:val="0"/>
      <w:divBdr>
        <w:top w:val="none" w:sz="0" w:space="0" w:color="auto"/>
        <w:left w:val="none" w:sz="0" w:space="0" w:color="auto"/>
        <w:bottom w:val="none" w:sz="0" w:space="0" w:color="auto"/>
        <w:right w:val="none" w:sz="0" w:space="0" w:color="auto"/>
      </w:divBdr>
    </w:div>
    <w:div w:id="1930309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5FD567-8C1B-44CC-8AE7-E8BBF4AD7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353</TotalTime>
  <Pages>18</Pages>
  <Words>6084</Words>
  <Characters>35746</Characters>
  <Application>Microsoft Office Word</Application>
  <DocSecurity>0</DocSecurity>
  <Lines>297</Lines>
  <Paragraphs>83</Paragraphs>
  <ScaleCrop>false</ScaleCrop>
  <HeadingPairs>
    <vt:vector size="8" baseType="variant">
      <vt:variant>
        <vt:lpstr>Název</vt:lpstr>
      </vt:variant>
      <vt:variant>
        <vt:i4>1</vt:i4>
      </vt:variant>
      <vt:variant>
        <vt:lpstr>Title</vt:lpstr>
      </vt:variant>
      <vt:variant>
        <vt:i4>1</vt:i4>
      </vt:variant>
      <vt:variant>
        <vt:lpstr>Titel</vt:lpstr>
      </vt:variant>
      <vt:variant>
        <vt:i4>1</vt:i4>
      </vt:variant>
      <vt:variant>
        <vt:lpstr>Cím</vt:lpstr>
      </vt:variant>
      <vt:variant>
        <vt:i4>1</vt:i4>
      </vt:variant>
    </vt:vector>
  </HeadingPairs>
  <TitlesOfParts>
    <vt:vector size="4" baseType="lpstr">
      <vt:lpstr/>
      <vt:lpstr/>
      <vt:lpstr/>
      <vt:lpstr/>
    </vt:vector>
  </TitlesOfParts>
  <Company>BEI | EIB</Company>
  <LinksUpToDate>false</LinksUpToDate>
  <CharactersWithSpaces>41747</CharactersWithSpaces>
  <SharedDoc>false</SharedDoc>
  <HLinks>
    <vt:vector size="6" baseType="variant">
      <vt:variant>
        <vt:i4>917540</vt:i4>
      </vt:variant>
      <vt:variant>
        <vt:i4>2048</vt:i4>
      </vt:variant>
      <vt:variant>
        <vt:i4>1025</vt:i4>
      </vt:variant>
      <vt:variant>
        <vt:i4>1</vt:i4>
      </vt:variant>
      <vt:variant>
        <vt:lpwstr>Jaspers_Logo 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MARKOVA</dc:creator>
  <cp:lastModifiedBy>Molák Radoslav Ing.</cp:lastModifiedBy>
  <cp:revision>22</cp:revision>
  <cp:lastPrinted>2009-06-05T11:22:00Z</cp:lastPrinted>
  <dcterms:created xsi:type="dcterms:W3CDTF">2014-07-03T07:40:00Z</dcterms:created>
  <dcterms:modified xsi:type="dcterms:W3CDTF">2014-07-28T10:49:00Z</dcterms:modified>
</cp:coreProperties>
</file>